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A6934" w14:textId="77777777" w:rsidR="00CE74F9" w:rsidRDefault="00FC3B03" w:rsidP="003858E1">
      <w:pPr>
        <w:spacing w:before="180" w:after="120"/>
        <w:rPr>
          <w:rFonts w:ascii="Arial" w:eastAsiaTheme="majorEastAsia" w:hAnsi="Arial" w:cs="Arial"/>
          <w:b/>
          <w:sz w:val="26"/>
          <w:szCs w:val="26"/>
        </w:rPr>
      </w:pP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  <w:t xml:space="preserve">        </w:t>
      </w:r>
    </w:p>
    <w:p w14:paraId="4F82C096" w14:textId="77777777" w:rsidR="008A332F" w:rsidRDefault="00A92B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66232C62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14388">
        <w:rPr>
          <w:rFonts w:ascii="Arial" w:hAnsi="Arial" w:cs="Arial"/>
          <w:b/>
          <w:color w:val="auto"/>
          <w:sz w:val="24"/>
          <w:szCs w:val="24"/>
        </w:rPr>
        <w:t>I</w:t>
      </w:r>
      <w:r w:rsidR="009F6461">
        <w:rPr>
          <w:rFonts w:ascii="Arial" w:hAnsi="Arial" w:cs="Arial"/>
          <w:b/>
          <w:color w:val="auto"/>
          <w:sz w:val="24"/>
          <w:szCs w:val="24"/>
        </w:rPr>
        <w:t>V</w:t>
      </w:r>
      <w:r w:rsidR="00A92B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A92B8D">
        <w:rPr>
          <w:rFonts w:ascii="Arial" w:hAnsi="Arial" w:cs="Arial"/>
          <w:b/>
          <w:color w:val="auto"/>
          <w:sz w:val="24"/>
          <w:szCs w:val="24"/>
        </w:rPr>
        <w:t xml:space="preserve">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3A50EC72" w14:textId="77777777" w:rsidTr="00866A95">
        <w:trPr>
          <w:trHeight w:val="762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E6A8909" w14:textId="77777777" w:rsidR="00CA516B" w:rsidRPr="008A332F" w:rsidRDefault="00F2008A" w:rsidP="009F646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9E849" w14:textId="2E5044DF" w:rsidR="009F6461" w:rsidRPr="00866A95" w:rsidRDefault="00A92B8D" w:rsidP="009F64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858E1">
              <w:rPr>
                <w:rFonts w:ascii="Arial" w:hAnsi="Arial" w:cs="Arial"/>
                <w:sz w:val="18"/>
                <w:szCs w:val="18"/>
              </w:rPr>
              <w:t>Utworzenie Krajowego Rejestru Elektronicznego Przedsiębiorców Transportu Drogowego</w:t>
            </w:r>
          </w:p>
        </w:tc>
      </w:tr>
      <w:tr w:rsidR="00CA516B" w:rsidRPr="002B50C0" w14:paraId="204D50FC" w14:textId="77777777" w:rsidTr="00866A95">
        <w:trPr>
          <w:trHeight w:val="41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8BA688" w14:textId="77777777" w:rsidR="00CA516B" w:rsidRPr="008A332F" w:rsidRDefault="00CA516B" w:rsidP="009F646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7D9F18" w14:textId="586EE42B" w:rsidR="009F6461" w:rsidRPr="009F6461" w:rsidRDefault="00511310" w:rsidP="009F64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11310">
              <w:rPr>
                <w:rFonts w:ascii="Arial" w:hAnsi="Arial" w:cs="Arial"/>
                <w:sz w:val="18"/>
                <w:szCs w:val="18"/>
              </w:rPr>
              <w:t>Główny Inspektor</w:t>
            </w:r>
            <w:r w:rsidR="0042272D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511310">
              <w:rPr>
                <w:rFonts w:ascii="Arial" w:hAnsi="Arial" w:cs="Arial"/>
                <w:sz w:val="18"/>
                <w:szCs w:val="18"/>
              </w:rPr>
              <w:t>Transportu Drogowego</w:t>
            </w:r>
          </w:p>
        </w:tc>
      </w:tr>
      <w:tr w:rsidR="00CA516B" w:rsidRPr="0030196F" w14:paraId="6B3D7A7E" w14:textId="77777777" w:rsidTr="00866A95">
        <w:trPr>
          <w:trHeight w:val="411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1289149" w14:textId="77777777" w:rsidR="00CA516B" w:rsidRPr="00725708" w:rsidRDefault="00CA516B" w:rsidP="009F646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EA99B" w14:textId="3B6AB837" w:rsidR="009F6461" w:rsidRPr="009F6461" w:rsidRDefault="00647E5E" w:rsidP="009F64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11310">
              <w:rPr>
                <w:rFonts w:ascii="Arial" w:hAnsi="Arial" w:cs="Arial"/>
                <w:sz w:val="18"/>
                <w:szCs w:val="18"/>
              </w:rPr>
              <w:t>Główny Inspektor</w:t>
            </w:r>
            <w:r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511310">
              <w:rPr>
                <w:rFonts w:ascii="Arial" w:hAnsi="Arial" w:cs="Arial"/>
                <w:sz w:val="18"/>
                <w:szCs w:val="18"/>
              </w:rPr>
              <w:t>Transportu Drogowego</w:t>
            </w:r>
          </w:p>
        </w:tc>
      </w:tr>
      <w:tr w:rsidR="00CA516B" w:rsidRPr="002B50C0" w14:paraId="5F41B980" w14:textId="77777777" w:rsidTr="00866A95">
        <w:trPr>
          <w:trHeight w:val="41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0913626" w14:textId="77777777" w:rsidR="00CA516B" w:rsidRPr="008A332F" w:rsidRDefault="008A332F" w:rsidP="009F646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1A55D" w14:textId="47BD4AE8" w:rsidR="009F6461" w:rsidRPr="009F6461" w:rsidRDefault="008F4CFF" w:rsidP="009F646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858E1">
              <w:rPr>
                <w:rFonts w:ascii="Arial" w:hAnsi="Arial" w:cs="Arial"/>
                <w:sz w:val="18"/>
                <w:szCs w:val="18"/>
              </w:rPr>
              <w:t>B</w:t>
            </w:r>
            <w:r w:rsidR="0042272D" w:rsidRPr="003858E1">
              <w:rPr>
                <w:rFonts w:ascii="Arial" w:hAnsi="Arial" w:cs="Arial"/>
                <w:sz w:val="18"/>
                <w:szCs w:val="18"/>
              </w:rPr>
              <w:t>rak</w:t>
            </w:r>
          </w:p>
        </w:tc>
      </w:tr>
      <w:tr w:rsidR="00CA516B" w:rsidRPr="002B50C0" w14:paraId="69922350" w14:textId="77777777" w:rsidTr="00866A95">
        <w:trPr>
          <w:trHeight w:val="1402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763FBC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B6A567" w14:textId="77777777" w:rsidR="0049364E" w:rsidRDefault="00AB43ED" w:rsidP="00B41D1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Porozumienie nr </w:t>
            </w:r>
            <w:r w:rsidRPr="00AB43ED">
              <w:rPr>
                <w:rFonts w:ascii="Arial" w:hAnsi="Arial" w:cs="Arial"/>
                <w:sz w:val="18"/>
                <w:szCs w:val="18"/>
              </w:rPr>
              <w:t>POPC.02.01.00-00-0090/18-00 o dofinansowanie projektu „Utworzenie Krajowego Rejestru Elektronicznego Przedsiębiorców Transportu Drogowego” w ramach Programu Operacyjnego Polska Cyfrowa na lata 2014-2020, Oś Priorytetowa nr 2 „E-administracja</w:t>
            </w:r>
            <w:r w:rsidR="00866A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B43ED">
              <w:rPr>
                <w:rFonts w:ascii="Arial" w:hAnsi="Arial" w:cs="Arial"/>
                <w:sz w:val="18"/>
                <w:szCs w:val="18"/>
              </w:rPr>
              <w:t>i otwarty rząd”, Działanie nr 2.1 „Wysoka dostępność i jakość e-usług publicznych”</w:t>
            </w:r>
            <w:r w:rsidR="001C267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7AD2C88" w14:textId="2CC26DA9" w:rsidR="00534BD4" w:rsidRPr="009F6461" w:rsidRDefault="008F68AB" w:rsidP="00534BD4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2587B">
              <w:rPr>
                <w:rFonts w:ascii="Arial" w:hAnsi="Arial" w:cs="Arial"/>
                <w:sz w:val="18"/>
                <w:szCs w:val="18"/>
              </w:rPr>
              <w:t>B</w:t>
            </w:r>
            <w:r w:rsidR="00534BD4" w:rsidRPr="0042587B">
              <w:rPr>
                <w:rFonts w:ascii="Arial" w:hAnsi="Arial" w:cs="Arial"/>
                <w:sz w:val="18"/>
                <w:szCs w:val="18"/>
              </w:rPr>
              <w:t xml:space="preserve">udżet państwa – część budżetowa nr </w:t>
            </w:r>
            <w:r w:rsidRPr="0042587B">
              <w:rPr>
                <w:rFonts w:ascii="Arial" w:hAnsi="Arial" w:cs="Arial"/>
                <w:sz w:val="18"/>
                <w:szCs w:val="18"/>
              </w:rPr>
              <w:t>39 - Transpor</w:t>
            </w:r>
            <w:r w:rsidRPr="0042587B">
              <w:rPr>
                <w:rFonts w:ascii="Arial" w:hAnsi="Arial" w:cs="Arial"/>
                <w:sz w:val="18"/>
                <w:szCs w:val="18"/>
              </w:rPr>
              <w:t>t</w:t>
            </w:r>
          </w:p>
        </w:tc>
      </w:tr>
      <w:tr w:rsidR="00CA516B" w:rsidRPr="002B50C0" w14:paraId="7DD78E0F" w14:textId="77777777" w:rsidTr="00866A95">
        <w:trPr>
          <w:trHeight w:val="5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6619FF6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A42696D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D331E5" w14:textId="77777777" w:rsidR="00CA516B" w:rsidRPr="00C06985" w:rsidRDefault="00C06985" w:rsidP="009F646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</w:t>
            </w:r>
            <w:r w:rsidR="00CA516B" w:rsidRPr="00C06985">
              <w:rPr>
                <w:rFonts w:ascii="Arial" w:hAnsi="Arial" w:cs="Arial"/>
                <w:sz w:val="18"/>
                <w:szCs w:val="18"/>
                <w:lang w:eastAsia="pl-PL"/>
              </w:rPr>
              <w:t>artość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projektu</w:t>
            </w:r>
            <w:r w:rsidR="00CA516B" w:rsidRPr="00C0698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brutto</w:t>
            </w:r>
            <w:r w:rsidRPr="00C06985">
              <w:rPr>
                <w:rFonts w:ascii="Arial" w:hAnsi="Arial" w:cs="Arial"/>
                <w:sz w:val="18"/>
                <w:szCs w:val="18"/>
                <w:lang w:eastAsia="pl-PL"/>
              </w:rPr>
              <w:t>:</w:t>
            </w:r>
          </w:p>
          <w:p w14:paraId="0F1A450C" w14:textId="1ECCD1CC" w:rsidR="00242AD7" w:rsidRPr="00866A95" w:rsidRDefault="00C06985" w:rsidP="00B41D13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06985">
              <w:rPr>
                <w:rFonts w:ascii="Arial" w:hAnsi="Arial" w:cs="Arial"/>
                <w:sz w:val="18"/>
                <w:szCs w:val="18"/>
                <w:lang w:eastAsia="pl-PL"/>
              </w:rPr>
              <w:t>18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  <w:r w:rsidRPr="00C06985">
              <w:rPr>
                <w:rFonts w:ascii="Arial" w:hAnsi="Arial" w:cs="Arial"/>
                <w:sz w:val="18"/>
                <w:szCs w:val="18"/>
                <w:lang w:eastAsia="pl-PL"/>
              </w:rPr>
              <w:t>103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C06985">
              <w:rPr>
                <w:rFonts w:ascii="Arial" w:hAnsi="Arial" w:cs="Arial"/>
                <w:sz w:val="18"/>
                <w:szCs w:val="18"/>
                <w:lang w:eastAsia="pl-PL"/>
              </w:rPr>
              <w:t>795,84</w:t>
            </w:r>
            <w:r w:rsidR="00F15D1E" w:rsidRPr="00F15D1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PLN </w:t>
            </w:r>
          </w:p>
        </w:tc>
      </w:tr>
      <w:tr w:rsidR="00CA516B" w:rsidRPr="002B50C0" w14:paraId="52735DB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171D833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77FF505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5EF0A6" w14:textId="77777777" w:rsidR="00E02AEA" w:rsidRPr="003858E1" w:rsidRDefault="00F2008A" w:rsidP="0065646D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i/>
                <w:color w:val="0070C0"/>
              </w:rPr>
            </w:pPr>
            <w:r w:rsidRPr="00845C0D">
              <w:rPr>
                <w:rFonts w:ascii="Arial" w:hAnsi="Arial" w:cs="Arial"/>
                <w:sz w:val="18"/>
                <w:szCs w:val="18"/>
                <w:lang w:eastAsia="pl-PL"/>
              </w:rPr>
              <w:t>dat</w:t>
            </w:r>
            <w:r w:rsidR="006C08BA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CA516B" w:rsidRPr="00845C0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rozpoczęcia realizacji projektu: </w:t>
            </w:r>
            <w:r w:rsidR="002704DD">
              <w:rPr>
                <w:rFonts w:ascii="Arial" w:hAnsi="Arial" w:cs="Arial"/>
                <w:sz w:val="18"/>
                <w:szCs w:val="18"/>
                <w:lang w:eastAsia="pl-PL"/>
              </w:rPr>
              <w:t>01.01.2018</w:t>
            </w:r>
            <w:r w:rsidR="00FB77D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  <w:r w:rsidR="002704D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1F5D1ECD" w14:textId="2261CA90" w:rsidR="00CA516B" w:rsidRPr="00866A95" w:rsidRDefault="00F2008A" w:rsidP="003858E1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45C0D">
              <w:rPr>
                <w:rFonts w:ascii="Arial" w:hAnsi="Arial" w:cs="Arial"/>
                <w:sz w:val="18"/>
                <w:szCs w:val="18"/>
                <w:lang w:eastAsia="pl-PL"/>
              </w:rPr>
              <w:t>dat</w:t>
            </w:r>
            <w:r w:rsidR="006C08BA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CA516B" w:rsidRPr="00845C0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zakończenia realizacji projektu: </w:t>
            </w:r>
            <w:r w:rsidR="008339AA" w:rsidRPr="00845C0D">
              <w:rPr>
                <w:rFonts w:ascii="Arial" w:hAnsi="Arial" w:cs="Arial"/>
                <w:sz w:val="18"/>
                <w:szCs w:val="18"/>
                <w:lang w:eastAsia="pl-PL"/>
              </w:rPr>
              <w:t>31</w:t>
            </w:r>
            <w:r w:rsidR="0065646D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  <w:r w:rsidR="008339AA" w:rsidRPr="00845C0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5646D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  <w:r w:rsidR="008339AA" w:rsidRPr="00845C0D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  <w:r w:rsidR="00FB77D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</w:tr>
    </w:tbl>
    <w:p w14:paraId="2EDF0308" w14:textId="77777777" w:rsidR="004C1D48" w:rsidRPr="003858E1" w:rsidRDefault="004C1D48" w:rsidP="003858E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auto"/>
          <w:sz w:val="18"/>
          <w:szCs w:val="18"/>
          <w:lang w:eastAsia="pl-PL"/>
        </w:rPr>
      </w:pPr>
      <w:r w:rsidRPr="00741B3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741B3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741B31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C8423AC" w14:textId="77777777" w:rsidR="003070FE" w:rsidRPr="003858E1" w:rsidRDefault="003070FE" w:rsidP="006C08BA">
      <w:pPr>
        <w:pStyle w:val="doc-ti"/>
        <w:spacing w:line="276" w:lineRule="auto"/>
        <w:jc w:val="both"/>
        <w:rPr>
          <w:rFonts w:eastAsiaTheme="minorHAnsi" w:cs="Arial"/>
          <w:sz w:val="18"/>
          <w:szCs w:val="18"/>
        </w:rPr>
      </w:pPr>
      <w:r w:rsidRPr="003858E1">
        <w:rPr>
          <w:rFonts w:ascii="Arial" w:eastAsiaTheme="minorHAnsi" w:hAnsi="Arial" w:cs="Arial"/>
          <w:sz w:val="18"/>
          <w:szCs w:val="18"/>
        </w:rPr>
        <w:t>Zgodnie z art. 16 rozporządzenia Parlamentu i Rady (WE) 1071/2009 z dnia 21 października 2009 r. ustanawiaj</w:t>
      </w:r>
      <w:r w:rsidRPr="003858E1">
        <w:rPr>
          <w:rFonts w:ascii="Arial" w:eastAsiaTheme="minorHAnsi" w:hAnsi="Arial" w:cs="Arial"/>
          <w:sz w:val="18"/>
          <w:szCs w:val="18"/>
        </w:rPr>
        <w:t>ą</w:t>
      </w:r>
      <w:r w:rsidRPr="003858E1">
        <w:rPr>
          <w:rFonts w:ascii="Arial" w:eastAsiaTheme="minorHAnsi" w:hAnsi="Arial" w:cs="Arial"/>
          <w:sz w:val="18"/>
          <w:szCs w:val="18"/>
        </w:rPr>
        <w:t>cego wspólne zasady dotyczące warunków wykonywania zawodu przewoźnika drogowego i uchylające dyrekt</w:t>
      </w:r>
      <w:r w:rsidRPr="003858E1">
        <w:rPr>
          <w:rFonts w:ascii="Arial" w:eastAsiaTheme="minorHAnsi" w:hAnsi="Arial" w:cs="Arial"/>
          <w:sz w:val="18"/>
          <w:szCs w:val="18"/>
        </w:rPr>
        <w:t>y</w:t>
      </w:r>
      <w:r w:rsidRPr="003858E1">
        <w:rPr>
          <w:rFonts w:ascii="Arial" w:eastAsiaTheme="minorHAnsi" w:hAnsi="Arial" w:cs="Arial"/>
          <w:sz w:val="18"/>
          <w:szCs w:val="18"/>
        </w:rPr>
        <w:t>wę Rady 96/26/WE każde państwo członkowskie prowadzi krajowy rejestr elektroniczny przedsiębiorców tran</w:t>
      </w:r>
      <w:r w:rsidRPr="003858E1">
        <w:rPr>
          <w:rFonts w:ascii="Arial" w:eastAsiaTheme="minorHAnsi" w:hAnsi="Arial" w:cs="Arial"/>
          <w:sz w:val="18"/>
          <w:szCs w:val="18"/>
        </w:rPr>
        <w:t>s</w:t>
      </w:r>
      <w:r w:rsidRPr="003858E1">
        <w:rPr>
          <w:rFonts w:ascii="Arial" w:eastAsiaTheme="minorHAnsi" w:hAnsi="Arial" w:cs="Arial"/>
          <w:sz w:val="18"/>
          <w:szCs w:val="18"/>
        </w:rPr>
        <w:t>portu drogowego, którzy od wyznaczonego przez to państwo właściwego organu uzyskali zezwolenie na wyk</w:t>
      </w:r>
      <w:r w:rsidRPr="003858E1">
        <w:rPr>
          <w:rFonts w:ascii="Arial" w:eastAsiaTheme="minorHAnsi" w:hAnsi="Arial" w:cs="Arial"/>
          <w:sz w:val="18"/>
          <w:szCs w:val="18"/>
        </w:rPr>
        <w:t>o</w:t>
      </w:r>
      <w:r w:rsidRPr="003858E1">
        <w:rPr>
          <w:rFonts w:ascii="Arial" w:eastAsiaTheme="minorHAnsi" w:hAnsi="Arial" w:cs="Arial"/>
          <w:sz w:val="18"/>
          <w:szCs w:val="18"/>
        </w:rPr>
        <w:t>nywanie zawodu przewoźnika drogowego.</w:t>
      </w:r>
    </w:p>
    <w:p w14:paraId="34594830" w14:textId="77777777" w:rsidR="004627F3" w:rsidRDefault="003070FE" w:rsidP="006C08BA">
      <w:pPr>
        <w:pStyle w:val="doc-ti"/>
        <w:spacing w:line="276" w:lineRule="auto"/>
        <w:jc w:val="both"/>
        <w:rPr>
          <w:rFonts w:ascii="Arial" w:eastAsiaTheme="minorHAnsi" w:hAnsi="Arial" w:cs="Arial"/>
          <w:sz w:val="18"/>
          <w:szCs w:val="18"/>
        </w:rPr>
      </w:pPr>
      <w:r w:rsidRPr="003858E1">
        <w:rPr>
          <w:rFonts w:ascii="Arial" w:eastAsiaTheme="minorHAnsi" w:hAnsi="Arial" w:cs="Arial"/>
          <w:sz w:val="18"/>
          <w:szCs w:val="18"/>
        </w:rPr>
        <w:t>Ponadto,</w:t>
      </w:r>
      <w:r w:rsidR="00A841D8" w:rsidRPr="003858E1">
        <w:rPr>
          <w:rFonts w:ascii="Arial" w:eastAsiaTheme="minorHAnsi" w:hAnsi="Arial" w:cs="Arial"/>
          <w:sz w:val="18"/>
          <w:szCs w:val="18"/>
        </w:rPr>
        <w:t xml:space="preserve"> </w:t>
      </w:r>
      <w:r w:rsidRPr="003858E1">
        <w:rPr>
          <w:rFonts w:ascii="Arial" w:eastAsiaTheme="minorHAnsi" w:hAnsi="Arial" w:cs="Arial"/>
          <w:sz w:val="18"/>
          <w:szCs w:val="18"/>
        </w:rPr>
        <w:t xml:space="preserve">ustawą o zamianie ustawy o transporcie drogowym z dnia </w:t>
      </w:r>
      <w:r w:rsidR="009E647B" w:rsidRPr="003858E1">
        <w:rPr>
          <w:rFonts w:ascii="Arial" w:eastAsiaTheme="minorHAnsi" w:hAnsi="Arial" w:cs="Arial"/>
          <w:sz w:val="18"/>
          <w:szCs w:val="18"/>
        </w:rPr>
        <w:t>4 listopada 2016 r., która została opublik</w:t>
      </w:r>
      <w:r w:rsidR="009E647B" w:rsidRPr="003858E1">
        <w:rPr>
          <w:rFonts w:ascii="Arial" w:eastAsiaTheme="minorHAnsi" w:hAnsi="Arial" w:cs="Arial"/>
          <w:sz w:val="18"/>
          <w:szCs w:val="18"/>
        </w:rPr>
        <w:t>o</w:t>
      </w:r>
      <w:r w:rsidR="009E647B" w:rsidRPr="003858E1">
        <w:rPr>
          <w:rFonts w:ascii="Arial" w:eastAsiaTheme="minorHAnsi" w:hAnsi="Arial" w:cs="Arial"/>
          <w:sz w:val="18"/>
          <w:szCs w:val="18"/>
        </w:rPr>
        <w:t>wana w Dzienniku Ustaw w dniu 30 listopada 2016 r., wprowadz</w:t>
      </w:r>
      <w:r w:rsidRPr="003858E1">
        <w:rPr>
          <w:rFonts w:ascii="Arial" w:eastAsiaTheme="minorHAnsi" w:hAnsi="Arial" w:cs="Arial"/>
          <w:sz w:val="18"/>
          <w:szCs w:val="18"/>
        </w:rPr>
        <w:t>ono</w:t>
      </w:r>
      <w:r w:rsidR="009E647B" w:rsidRPr="003858E1">
        <w:rPr>
          <w:rFonts w:ascii="Arial" w:eastAsiaTheme="minorHAnsi" w:hAnsi="Arial" w:cs="Arial"/>
          <w:sz w:val="18"/>
          <w:szCs w:val="18"/>
        </w:rPr>
        <w:t xml:space="preserve"> przepisy o utworzeniu KREPTD z terminem wejścia w życie </w:t>
      </w:r>
      <w:r w:rsidRPr="003858E1">
        <w:rPr>
          <w:rFonts w:ascii="Arial" w:eastAsiaTheme="minorHAnsi" w:hAnsi="Arial" w:cs="Arial"/>
          <w:sz w:val="18"/>
          <w:szCs w:val="18"/>
        </w:rPr>
        <w:t xml:space="preserve">w dniu </w:t>
      </w:r>
      <w:r w:rsidR="009E647B" w:rsidRPr="003858E1">
        <w:rPr>
          <w:rFonts w:ascii="Arial" w:eastAsiaTheme="minorHAnsi" w:hAnsi="Arial" w:cs="Arial"/>
          <w:sz w:val="18"/>
          <w:szCs w:val="18"/>
        </w:rPr>
        <w:t>30 listopada 2017 r. Wskazana ustawa da</w:t>
      </w:r>
      <w:r w:rsidR="00E90EF0" w:rsidRPr="003858E1">
        <w:rPr>
          <w:rFonts w:ascii="Arial" w:eastAsiaTheme="minorHAnsi" w:hAnsi="Arial" w:cs="Arial"/>
          <w:sz w:val="18"/>
          <w:szCs w:val="18"/>
        </w:rPr>
        <w:t>ła</w:t>
      </w:r>
      <w:r w:rsidR="009E647B" w:rsidRPr="003858E1">
        <w:rPr>
          <w:rFonts w:ascii="Arial" w:eastAsiaTheme="minorHAnsi" w:hAnsi="Arial" w:cs="Arial"/>
          <w:sz w:val="18"/>
          <w:szCs w:val="18"/>
        </w:rPr>
        <w:t xml:space="preserve"> podstawy do utworzenia samego rejestru jak</w:t>
      </w:r>
      <w:r w:rsidR="00ED7A4C">
        <w:rPr>
          <w:rFonts w:ascii="Arial" w:eastAsiaTheme="minorHAnsi" w:hAnsi="Arial" w:cs="Arial"/>
          <w:sz w:val="18"/>
          <w:szCs w:val="18"/>
        </w:rPr>
        <w:br/>
      </w:r>
      <w:r w:rsidR="009E647B" w:rsidRPr="003858E1">
        <w:rPr>
          <w:rFonts w:ascii="Arial" w:eastAsiaTheme="minorHAnsi" w:hAnsi="Arial" w:cs="Arial"/>
          <w:sz w:val="18"/>
          <w:szCs w:val="18"/>
        </w:rPr>
        <w:t xml:space="preserve">i e-usług związanych z jego obsługą. </w:t>
      </w:r>
    </w:p>
    <w:p w14:paraId="477D1BB3" w14:textId="44D8764F" w:rsidR="006E7982" w:rsidRPr="007E0F8E" w:rsidRDefault="006E7982" w:rsidP="00866A95">
      <w:pPr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7CFD621" w14:textId="77777777" w:rsidR="003C732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p w14:paraId="6B567F43" w14:textId="77777777" w:rsidR="00D46963" w:rsidRPr="00D46963" w:rsidRDefault="00D46963" w:rsidP="00D46963"/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510"/>
        <w:gridCol w:w="2977"/>
        <w:gridCol w:w="3147"/>
      </w:tblGrid>
      <w:tr w:rsidR="00907F6D" w:rsidRPr="002B50C0" w14:paraId="41E60FBE" w14:textId="77777777" w:rsidTr="00D664BF">
        <w:trPr>
          <w:tblHeader/>
        </w:trPr>
        <w:tc>
          <w:tcPr>
            <w:tcW w:w="3510" w:type="dxa"/>
            <w:shd w:val="clear" w:color="auto" w:fill="D0CECE" w:themeFill="background2" w:themeFillShade="E6"/>
            <w:vAlign w:val="center"/>
          </w:tcPr>
          <w:p w14:paraId="705D0DEB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3CEBF5D2" w14:textId="77777777" w:rsidR="009F646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43424019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147" w:type="dxa"/>
            <w:shd w:val="clear" w:color="auto" w:fill="D0CECE" w:themeFill="background2" w:themeFillShade="E6"/>
            <w:vAlign w:val="center"/>
          </w:tcPr>
          <w:p w14:paraId="5FA1CB82" w14:textId="77777777" w:rsidR="009F646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5D091E8E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82ECB" w:rsidRPr="002B50C0" w14:paraId="049948FF" w14:textId="77777777" w:rsidTr="00D664BF">
        <w:tc>
          <w:tcPr>
            <w:tcW w:w="3510" w:type="dxa"/>
          </w:tcPr>
          <w:p w14:paraId="11D0439B" w14:textId="77777777" w:rsidR="00866A95" w:rsidRDefault="00866A95" w:rsidP="00866A9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0D0EB0A" w14:textId="7D51BBF3" w:rsidR="00982ECB" w:rsidRPr="00866A95" w:rsidRDefault="00D46963" w:rsidP="00866A9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30ED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% -   </w:t>
            </w:r>
            <w:r w:rsidR="00930ED7" w:rsidRPr="00BC293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67,06%</w:t>
            </w:r>
          </w:p>
        </w:tc>
        <w:tc>
          <w:tcPr>
            <w:tcW w:w="2977" w:type="dxa"/>
          </w:tcPr>
          <w:p w14:paraId="7DBE471B" w14:textId="77777777" w:rsidR="00866A95" w:rsidRDefault="00866A95" w:rsidP="008B260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B360519" w14:textId="259C6EC1" w:rsidR="00E13C04" w:rsidRPr="00866A95" w:rsidRDefault="00FD5214" w:rsidP="008B260F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A49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% - </w:t>
            </w:r>
            <w:r w:rsidR="00B34B1B" w:rsidRPr="00BC293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46,64</w:t>
            </w:r>
            <w:r w:rsidR="00C901FE" w:rsidRPr="00BC293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3147" w:type="dxa"/>
          </w:tcPr>
          <w:p w14:paraId="07BAC0B0" w14:textId="77777777" w:rsidR="00866A95" w:rsidRDefault="00866A95" w:rsidP="00BC293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3A45150" w14:textId="77777777" w:rsidR="00F005C7" w:rsidRDefault="00F005C7" w:rsidP="00BC2931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BC293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% - </w:t>
            </w:r>
            <w:r w:rsidR="00BC2931" w:rsidRPr="00BC293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91,71%</w:t>
            </w:r>
          </w:p>
          <w:p w14:paraId="4573BFFE" w14:textId="77777777" w:rsidR="00866A95" w:rsidRPr="00D46963" w:rsidRDefault="00866A95" w:rsidP="00BC293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07920A53" w14:textId="77777777" w:rsidR="00D46963" w:rsidRDefault="00D46963" w:rsidP="007E0F8E">
      <w:pPr>
        <w:spacing w:before="120" w:after="120" w:line="240" w:lineRule="auto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787D438" w14:textId="77777777" w:rsidR="00866A95" w:rsidRDefault="00866A95" w:rsidP="007E0F8E">
      <w:pPr>
        <w:spacing w:before="120" w:after="120" w:line="240" w:lineRule="auto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30E564CD" w14:textId="77777777" w:rsidR="00866A95" w:rsidRPr="007E0F8E" w:rsidRDefault="00866A95" w:rsidP="007E0F8E">
      <w:pPr>
        <w:spacing w:before="120" w:after="120" w:line="240" w:lineRule="auto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08A2C1A9" w14:textId="77777777" w:rsidR="00E42938" w:rsidRPr="002B50C0" w:rsidRDefault="005C0469" w:rsidP="000165BA">
      <w:pPr>
        <w:pStyle w:val="Nagwek3"/>
        <w:numPr>
          <w:ilvl w:val="0"/>
          <w:numId w:val="19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66EC2A03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741B3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448"/>
        <w:gridCol w:w="1468"/>
        <w:gridCol w:w="1306"/>
        <w:gridCol w:w="1838"/>
        <w:gridCol w:w="2579"/>
      </w:tblGrid>
      <w:tr w:rsidR="004350B8" w:rsidRPr="002B50C0" w14:paraId="36151978" w14:textId="77777777" w:rsidTr="003858E1">
        <w:trPr>
          <w:tblHeader/>
        </w:trPr>
        <w:tc>
          <w:tcPr>
            <w:tcW w:w="2448" w:type="dxa"/>
            <w:shd w:val="clear" w:color="auto" w:fill="D0CECE" w:themeFill="background2" w:themeFillShade="E6"/>
          </w:tcPr>
          <w:p w14:paraId="0D14A915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CA744F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680ED795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38" w:type="dxa"/>
            <w:shd w:val="clear" w:color="auto" w:fill="D0CECE" w:themeFill="background2" w:themeFillShade="E6"/>
          </w:tcPr>
          <w:p w14:paraId="1C714D2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ę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cia</w:t>
            </w:r>
          </w:p>
        </w:tc>
        <w:tc>
          <w:tcPr>
            <w:tcW w:w="2579" w:type="dxa"/>
            <w:shd w:val="clear" w:color="auto" w:fill="D0CECE" w:themeFill="background2" w:themeFillShade="E6"/>
          </w:tcPr>
          <w:p w14:paraId="41AA1C8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nia milowego</w:t>
            </w:r>
          </w:p>
        </w:tc>
      </w:tr>
      <w:tr w:rsidR="00C2707F" w:rsidRPr="002B50C0" w14:paraId="21652D13" w14:textId="77777777" w:rsidTr="003858E1">
        <w:trPr>
          <w:trHeight w:val="650"/>
        </w:trPr>
        <w:tc>
          <w:tcPr>
            <w:tcW w:w="2448" w:type="dxa"/>
          </w:tcPr>
          <w:p w14:paraId="627EF3CC" w14:textId="77777777" w:rsidR="00C2707F" w:rsidRPr="00664F66" w:rsidRDefault="00C2707F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0116E">
              <w:rPr>
                <w:rFonts w:ascii="Arial" w:hAnsi="Arial" w:cs="Arial"/>
                <w:sz w:val="18"/>
                <w:szCs w:val="18"/>
                <w:lang w:eastAsia="pl-PL"/>
              </w:rPr>
              <w:t>Zakupy infrastruktury si</w:t>
            </w:r>
            <w:r w:rsidRPr="0090116E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90116E">
              <w:rPr>
                <w:rFonts w:ascii="Arial" w:hAnsi="Arial" w:cs="Arial"/>
                <w:sz w:val="18"/>
                <w:szCs w:val="18"/>
                <w:lang w:eastAsia="pl-PL"/>
              </w:rPr>
              <w:t>ciowej i serwerowej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BC5D5" w14:textId="77777777" w:rsidR="00C2707F" w:rsidRPr="00141A92" w:rsidRDefault="00C2707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AC1455C" w14:textId="7F99A96C" w:rsidR="00C2707F" w:rsidRPr="003858E1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="00A96070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838" w:type="dxa"/>
          </w:tcPr>
          <w:p w14:paraId="738EB11C" w14:textId="039CB5B8" w:rsidR="00C2707F" w:rsidRPr="003858E1" w:rsidRDefault="00D93270" w:rsidP="00D9327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="00AF270A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2579" w:type="dxa"/>
          </w:tcPr>
          <w:p w14:paraId="442D8572" w14:textId="77777777" w:rsidR="00C2707F" w:rsidRPr="003858E1" w:rsidRDefault="00A96070" w:rsidP="00A96070">
            <w:pPr>
              <w:rPr>
                <w:rFonts w:ascii="Arial" w:hAnsi="Arial" w:cs="Arial"/>
                <w:sz w:val="18"/>
                <w:szCs w:val="18"/>
              </w:rPr>
            </w:pPr>
            <w:r w:rsidRPr="003858E1"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C2707F" w:rsidRPr="002B50C0" w14:paraId="4BEFF70D" w14:textId="77777777" w:rsidTr="003858E1">
        <w:tc>
          <w:tcPr>
            <w:tcW w:w="2448" w:type="dxa"/>
          </w:tcPr>
          <w:p w14:paraId="417EF065" w14:textId="77777777" w:rsidR="00C2707F" w:rsidRPr="00664F66" w:rsidRDefault="00664F66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151E">
              <w:rPr>
                <w:rFonts w:ascii="Arial" w:hAnsi="Arial" w:cs="Arial"/>
                <w:sz w:val="18"/>
                <w:szCs w:val="18"/>
                <w:lang w:eastAsia="pl-PL"/>
              </w:rPr>
              <w:t>Wybór wykonawcy w r</w:t>
            </w:r>
            <w:r w:rsidRPr="00FD151E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FD151E">
              <w:rPr>
                <w:rFonts w:ascii="Arial" w:hAnsi="Arial" w:cs="Arial"/>
                <w:sz w:val="18"/>
                <w:szCs w:val="18"/>
                <w:lang w:eastAsia="pl-PL"/>
              </w:rPr>
              <w:t>mach przetargu na „Bud</w:t>
            </w:r>
            <w:r w:rsidRPr="00FD151E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FD151E">
              <w:rPr>
                <w:rFonts w:ascii="Arial" w:hAnsi="Arial" w:cs="Arial"/>
                <w:sz w:val="18"/>
                <w:szCs w:val="18"/>
                <w:lang w:eastAsia="pl-PL"/>
              </w:rPr>
              <w:t>wę, wdrożenie, utrzymanie i rozwój Krajowego Rejestru Elektronicznego Przedsi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ę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biorców Transportu Drog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wego”.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918E6" w14:textId="77777777" w:rsidR="00C2707F" w:rsidRPr="00141A92" w:rsidRDefault="00C2707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C9D10F6" w14:textId="5C5A1FC4" w:rsidR="00C2707F" w:rsidRPr="003858E1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</w:t>
            </w:r>
            <w:r w:rsidR="00EA6739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838" w:type="dxa"/>
          </w:tcPr>
          <w:p w14:paraId="3E2D3271" w14:textId="0FDB4490" w:rsidR="00C2707F" w:rsidRDefault="00D93270" w:rsidP="00D9327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0A1FC1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A96070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  <w:p w14:paraId="40A08C4D" w14:textId="592A487B" w:rsidR="0056099C" w:rsidRPr="003858E1" w:rsidRDefault="0056099C" w:rsidP="0042584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79" w:type="dxa"/>
          </w:tcPr>
          <w:p w14:paraId="6A334521" w14:textId="77777777" w:rsidR="00C2707F" w:rsidRPr="003858E1" w:rsidRDefault="0033436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858E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C2707F" w:rsidRPr="002B50C0" w14:paraId="6A2E8F02" w14:textId="77777777" w:rsidTr="003858E1">
        <w:tc>
          <w:tcPr>
            <w:tcW w:w="2448" w:type="dxa"/>
          </w:tcPr>
          <w:p w14:paraId="4FE5956C" w14:textId="77777777" w:rsidR="00C2707F" w:rsidRPr="00664F66" w:rsidRDefault="00664F66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Wdrożenie wersji podst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wowej.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2390F" w14:textId="77777777" w:rsidR="00C2707F" w:rsidRPr="00141A92" w:rsidRDefault="00C2707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B73D2B6" w14:textId="21F7477C" w:rsidR="00C2707F" w:rsidRPr="003858E1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="0033436B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838" w:type="dxa"/>
          </w:tcPr>
          <w:p w14:paraId="156756ED" w14:textId="573D8767" w:rsidR="00C2707F" w:rsidRPr="003858E1" w:rsidRDefault="00D93270" w:rsidP="00D9327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="00F005C7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2579" w:type="dxa"/>
          </w:tcPr>
          <w:p w14:paraId="387E8E86" w14:textId="77777777" w:rsidR="00C2707F" w:rsidRPr="003858E1" w:rsidRDefault="0060762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858E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C2707F" w:rsidRPr="002B50C0" w14:paraId="7A7C1F01" w14:textId="77777777" w:rsidTr="003858E1">
        <w:tc>
          <w:tcPr>
            <w:tcW w:w="2448" w:type="dxa"/>
          </w:tcPr>
          <w:p w14:paraId="173121E3" w14:textId="77777777" w:rsidR="00C2707F" w:rsidRPr="00664F66" w:rsidRDefault="00664F66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151E">
              <w:rPr>
                <w:rFonts w:ascii="Arial" w:hAnsi="Arial" w:cs="Arial"/>
                <w:sz w:val="18"/>
                <w:szCs w:val="18"/>
                <w:lang w:eastAsia="pl-PL"/>
              </w:rPr>
              <w:t>Uruchomienie aplikacji dla starostw i organów ko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ntro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l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nych oraz API dostępow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go.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DB2FE" w14:textId="77777777" w:rsidR="00C2707F" w:rsidRPr="00141A92" w:rsidRDefault="00C2707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3F89697" w14:textId="3126F1BE" w:rsidR="00C2707F" w:rsidRPr="003858E1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</w:t>
            </w:r>
            <w:r w:rsidR="00A96070">
              <w:rPr>
                <w:rFonts w:ascii="Arial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838" w:type="dxa"/>
          </w:tcPr>
          <w:p w14:paraId="59C3BB21" w14:textId="77777777" w:rsidR="00C2707F" w:rsidRDefault="00D93270" w:rsidP="00D9327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</w:t>
            </w:r>
            <w:r w:rsidR="001F1946">
              <w:rPr>
                <w:rFonts w:ascii="Arial" w:hAnsi="Arial" w:cs="Arial"/>
                <w:sz w:val="18"/>
                <w:szCs w:val="18"/>
                <w:lang w:eastAsia="pl-PL"/>
              </w:rPr>
              <w:t>2018</w:t>
            </w:r>
          </w:p>
          <w:p w14:paraId="72B5C9F0" w14:textId="3090AB72" w:rsidR="0056099C" w:rsidRPr="003858E1" w:rsidRDefault="0056099C" w:rsidP="00D9327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79" w:type="dxa"/>
          </w:tcPr>
          <w:p w14:paraId="390DFA79" w14:textId="77777777" w:rsidR="00C2707F" w:rsidRDefault="00FC2C5C" w:rsidP="00FC2C5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84EC76D" w14:textId="77777777" w:rsidR="00534BD4" w:rsidRDefault="00534BD4" w:rsidP="00FC2C5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10E709" w14:textId="314587C6" w:rsidR="00534BD4" w:rsidRPr="003858E1" w:rsidRDefault="00534BD4" w:rsidP="00FC2C5C">
            <w:pPr>
              <w:rPr>
                <w:rFonts w:ascii="Arial" w:hAnsi="Arial" w:cs="Arial"/>
                <w:sz w:val="18"/>
                <w:szCs w:val="18"/>
              </w:rPr>
            </w:pPr>
            <w:r w:rsidRPr="0042587B">
              <w:rPr>
                <w:rFonts w:ascii="Arial" w:hAnsi="Arial" w:cs="Arial"/>
                <w:sz w:val="18"/>
                <w:szCs w:val="18"/>
              </w:rPr>
              <w:t>(aneks zmieniający terminy realizacji prac Wykonawcy)</w:t>
            </w:r>
          </w:p>
        </w:tc>
      </w:tr>
      <w:tr w:rsidR="00930ED7" w14:paraId="41324971" w14:textId="77777777" w:rsidTr="003858E1">
        <w:tc>
          <w:tcPr>
            <w:tcW w:w="2448" w:type="dxa"/>
          </w:tcPr>
          <w:p w14:paraId="06BE684C" w14:textId="77777777" w:rsidR="00930ED7" w:rsidRPr="00664F66" w:rsidRDefault="00930ED7" w:rsidP="00D2152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Integracja z rejestrami państwowymi oraz wdroż</w:t>
            </w: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nie aplikacji raportowej</w:t>
            </w:r>
          </w:p>
        </w:tc>
        <w:tc>
          <w:tcPr>
            <w:tcW w:w="1468" w:type="dxa"/>
          </w:tcPr>
          <w:p w14:paraId="51B3D3B2" w14:textId="77777777" w:rsidR="00930ED7" w:rsidRPr="00141A92" w:rsidRDefault="00930ED7" w:rsidP="00D215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ACD3451" w14:textId="168241B5" w:rsidR="00930ED7" w:rsidRPr="003858E1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</w:t>
            </w:r>
            <w:r w:rsidR="00930ED7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838" w:type="dxa"/>
          </w:tcPr>
          <w:p w14:paraId="2D5D13C5" w14:textId="36F6B94F" w:rsidR="00930ED7" w:rsidRPr="00930ED7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</w:t>
            </w:r>
            <w:r w:rsidR="00930ED7" w:rsidRPr="00930ED7">
              <w:rPr>
                <w:rFonts w:ascii="Arial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2579" w:type="dxa"/>
          </w:tcPr>
          <w:p w14:paraId="66CC2848" w14:textId="77777777" w:rsidR="00930ED7" w:rsidRPr="00930ED7" w:rsidRDefault="00930ED7" w:rsidP="00D2152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30ED7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930ED7" w14:paraId="4FCE80D9" w14:textId="77777777" w:rsidTr="003858E1">
        <w:tc>
          <w:tcPr>
            <w:tcW w:w="2448" w:type="dxa"/>
          </w:tcPr>
          <w:p w14:paraId="4138547C" w14:textId="77777777" w:rsidR="00930ED7" w:rsidRPr="00664F66" w:rsidRDefault="00930ED7" w:rsidP="00D2152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Wdrożenie wersji docelowej systemu KREPTD oraz udostępnienie API dost</w:t>
            </w: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ę</w:t>
            </w: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powego do danych public</w:t>
            </w: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nych</w:t>
            </w:r>
            <w:r w:rsidRPr="00825163" w:rsidDel="0082516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468" w:type="dxa"/>
          </w:tcPr>
          <w:p w14:paraId="290DEA1F" w14:textId="77777777" w:rsidR="00930ED7" w:rsidRPr="00141A92" w:rsidRDefault="00930ED7" w:rsidP="00D215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5DB6F45" w14:textId="5E63F5E4" w:rsidR="00930ED7" w:rsidRPr="003858E1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</w:t>
            </w:r>
            <w:r w:rsidR="00930ED7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</w:t>
            </w:r>
            <w:r w:rsidR="00930ED7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838" w:type="dxa"/>
          </w:tcPr>
          <w:p w14:paraId="1E4872E6" w14:textId="77777777" w:rsidR="00930ED7" w:rsidRPr="003858E1" w:rsidRDefault="00930ED7" w:rsidP="00D2152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79" w:type="dxa"/>
          </w:tcPr>
          <w:p w14:paraId="5C6CAA4F" w14:textId="77777777" w:rsidR="00930ED7" w:rsidRPr="003858E1" w:rsidRDefault="00930ED7" w:rsidP="00D2152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Planowany</w:t>
            </w:r>
            <w:bookmarkStart w:id="0" w:name="_GoBack"/>
            <w:bookmarkEnd w:id="0"/>
          </w:p>
        </w:tc>
      </w:tr>
      <w:tr w:rsidR="00930ED7" w14:paraId="0239B53A" w14:textId="77777777" w:rsidTr="003858E1">
        <w:tc>
          <w:tcPr>
            <w:tcW w:w="2448" w:type="dxa"/>
          </w:tcPr>
          <w:p w14:paraId="4031F11B" w14:textId="77777777" w:rsidR="00930ED7" w:rsidRPr="00664F66" w:rsidRDefault="00930ED7" w:rsidP="00D2152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Wdrożenie hurtowni 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nych.</w:t>
            </w:r>
          </w:p>
        </w:tc>
        <w:tc>
          <w:tcPr>
            <w:tcW w:w="1468" w:type="dxa"/>
          </w:tcPr>
          <w:p w14:paraId="56FB5E57" w14:textId="77777777" w:rsidR="00930ED7" w:rsidRPr="00141A92" w:rsidRDefault="00930ED7" w:rsidP="00D215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45F1F07" w14:textId="6F2A2BB1" w:rsidR="00930ED7" w:rsidRPr="003858E1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</w:t>
            </w:r>
            <w:r w:rsidR="00930ED7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838" w:type="dxa"/>
          </w:tcPr>
          <w:p w14:paraId="503606D7" w14:textId="77777777" w:rsidR="00930ED7" w:rsidRPr="003858E1" w:rsidRDefault="00930ED7" w:rsidP="00D2152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79" w:type="dxa"/>
          </w:tcPr>
          <w:p w14:paraId="43B141E5" w14:textId="77777777" w:rsidR="00930ED7" w:rsidRPr="003858E1" w:rsidRDefault="00930ED7" w:rsidP="00D2152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930ED7" w14:paraId="6C9E28C8" w14:textId="77777777" w:rsidTr="003858E1">
        <w:tc>
          <w:tcPr>
            <w:tcW w:w="2448" w:type="dxa"/>
          </w:tcPr>
          <w:p w14:paraId="7AEA2D09" w14:textId="77777777" w:rsidR="00930ED7" w:rsidRPr="00664F66" w:rsidRDefault="00930ED7" w:rsidP="0082516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akończenie utrzymania systemu </w:t>
            </w: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przez wykonawcę wyłonionego w przetargu na „Budowę, wdrożenie, utrzymanie i rozwój Kraj</w:t>
            </w: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wego Rejestru Elektronic</w:t>
            </w: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nego Przedsiębiorców Transportu Drogowego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”</w:t>
            </w:r>
          </w:p>
        </w:tc>
        <w:tc>
          <w:tcPr>
            <w:tcW w:w="1468" w:type="dxa"/>
          </w:tcPr>
          <w:p w14:paraId="04CEB09B" w14:textId="77777777" w:rsidR="00930ED7" w:rsidRPr="00141A92" w:rsidRDefault="00930ED7" w:rsidP="00D215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859D7F2" w14:textId="6BAD1359" w:rsidR="00930ED7" w:rsidRPr="003858E1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930ED7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838" w:type="dxa"/>
          </w:tcPr>
          <w:p w14:paraId="79BE03C7" w14:textId="77777777" w:rsidR="00930ED7" w:rsidRPr="003858E1" w:rsidRDefault="00930ED7" w:rsidP="00D2152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79" w:type="dxa"/>
          </w:tcPr>
          <w:p w14:paraId="09A3D139" w14:textId="77777777" w:rsidR="00930ED7" w:rsidRPr="003858E1" w:rsidRDefault="00930ED7" w:rsidP="00D2152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Planowany</w:t>
            </w:r>
          </w:p>
        </w:tc>
      </w:tr>
      <w:tr w:rsidR="00930ED7" w14:paraId="587019A1" w14:textId="77777777" w:rsidTr="003858E1">
        <w:tc>
          <w:tcPr>
            <w:tcW w:w="2448" w:type="dxa"/>
          </w:tcPr>
          <w:p w14:paraId="0A8F7FE3" w14:textId="77777777" w:rsidR="00930ED7" w:rsidRPr="00825163" w:rsidRDefault="00930ED7" w:rsidP="0082516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Zakończenie projektu</w:t>
            </w:r>
          </w:p>
        </w:tc>
        <w:tc>
          <w:tcPr>
            <w:tcW w:w="1468" w:type="dxa"/>
          </w:tcPr>
          <w:p w14:paraId="3E29EB6D" w14:textId="77777777" w:rsidR="00930ED7" w:rsidRPr="00141A92" w:rsidRDefault="00930ED7" w:rsidP="00D215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93984C5" w14:textId="77777777" w:rsidR="00930ED7" w:rsidRPr="003858E1" w:rsidRDefault="00930ED7" w:rsidP="00D2152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2020-12-31</w:t>
            </w:r>
          </w:p>
        </w:tc>
        <w:tc>
          <w:tcPr>
            <w:tcW w:w="1838" w:type="dxa"/>
          </w:tcPr>
          <w:p w14:paraId="5EA7610A" w14:textId="77777777" w:rsidR="00930ED7" w:rsidRPr="003858E1" w:rsidRDefault="00930ED7" w:rsidP="00D2152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79" w:type="dxa"/>
          </w:tcPr>
          <w:p w14:paraId="5642B6EA" w14:textId="77777777" w:rsidR="00930ED7" w:rsidRPr="003858E1" w:rsidRDefault="00930ED7" w:rsidP="00D2152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Planowany</w:t>
            </w:r>
          </w:p>
        </w:tc>
      </w:tr>
    </w:tbl>
    <w:p w14:paraId="5F942189" w14:textId="77777777" w:rsidR="00F005C7" w:rsidRDefault="00F005C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0D75BC3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2097"/>
        <w:gridCol w:w="1446"/>
        <w:gridCol w:w="2268"/>
      </w:tblGrid>
      <w:tr w:rsidR="00047D9D" w:rsidRPr="002B50C0" w14:paraId="76C76B44" w14:textId="77777777" w:rsidTr="000344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0E81D4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3B74984" w14:textId="77777777" w:rsidR="00C901F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</w:t>
            </w:r>
            <w:r w:rsidR="00C901FE">
              <w:rPr>
                <w:rFonts w:ascii="Arial" w:hAnsi="Arial" w:cs="Arial"/>
                <w:b/>
                <w:sz w:val="20"/>
                <w:szCs w:val="20"/>
              </w:rPr>
              <w:t>ostki</w:t>
            </w:r>
          </w:p>
          <w:p w14:paraId="798C0D03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2097" w:type="dxa"/>
            <w:shd w:val="clear" w:color="auto" w:fill="D0CECE" w:themeFill="background2" w:themeFillShade="E6"/>
            <w:vAlign w:val="center"/>
          </w:tcPr>
          <w:p w14:paraId="0CDC37E9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77599705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46" w:type="dxa"/>
            <w:shd w:val="clear" w:color="auto" w:fill="D0CECE" w:themeFill="background2" w:themeFillShade="E6"/>
            <w:vAlign w:val="center"/>
          </w:tcPr>
          <w:p w14:paraId="43038F8E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AA7146C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B65586" w:rsidRPr="00B65586" w14:paraId="3BDFDA88" w14:textId="77777777" w:rsidTr="00034477">
        <w:tc>
          <w:tcPr>
            <w:tcW w:w="2545" w:type="dxa"/>
            <w:vAlign w:val="center"/>
          </w:tcPr>
          <w:p w14:paraId="5B6B0F9B" w14:textId="77777777" w:rsidR="00B65586" w:rsidRPr="00B65586" w:rsidRDefault="00B65586" w:rsidP="004547D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Przestrzeń dyskowa se</w:t>
            </w:r>
            <w:r w:rsidRPr="00B555F7">
              <w:rPr>
                <w:rFonts w:ascii="Arial" w:hAnsi="Arial" w:cs="Arial"/>
                <w:sz w:val="18"/>
                <w:szCs w:val="20"/>
              </w:rPr>
              <w:t>rw</w:t>
            </w:r>
            <w:r w:rsidRPr="00B555F7">
              <w:rPr>
                <w:rFonts w:ascii="Arial" w:hAnsi="Arial" w:cs="Arial"/>
                <w:sz w:val="18"/>
                <w:szCs w:val="20"/>
              </w:rPr>
              <w:t>e</w:t>
            </w:r>
            <w:r w:rsidRPr="00B555F7">
              <w:rPr>
                <w:rFonts w:ascii="Arial" w:hAnsi="Arial" w:cs="Arial"/>
                <w:sz w:val="18"/>
                <w:szCs w:val="20"/>
              </w:rPr>
              <w:t xml:space="preserve">rowni </w:t>
            </w:r>
          </w:p>
        </w:tc>
        <w:tc>
          <w:tcPr>
            <w:tcW w:w="1278" w:type="dxa"/>
            <w:vAlign w:val="center"/>
          </w:tcPr>
          <w:p w14:paraId="3542898C" w14:textId="77777777" w:rsidR="00B65586" w:rsidRPr="00B65586" w:rsidRDefault="00B6558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555F7">
              <w:rPr>
                <w:rFonts w:ascii="Arial" w:hAnsi="Arial" w:cs="Arial"/>
                <w:sz w:val="18"/>
                <w:szCs w:val="20"/>
              </w:rPr>
              <w:t>TB</w:t>
            </w:r>
          </w:p>
        </w:tc>
        <w:tc>
          <w:tcPr>
            <w:tcW w:w="2097" w:type="dxa"/>
            <w:vAlign w:val="center"/>
          </w:tcPr>
          <w:p w14:paraId="54A38A56" w14:textId="77777777" w:rsidR="00B65586" w:rsidRPr="00B65586" w:rsidRDefault="00B65586" w:rsidP="0010708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Wartość docelowa - 20</w:t>
            </w:r>
          </w:p>
        </w:tc>
        <w:tc>
          <w:tcPr>
            <w:tcW w:w="1446" w:type="dxa"/>
          </w:tcPr>
          <w:p w14:paraId="20FEF437" w14:textId="1A54EDFF" w:rsidR="00B65586" w:rsidRPr="00B65586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="00381CDE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2268" w:type="dxa"/>
          </w:tcPr>
          <w:p w14:paraId="6FEB95D4" w14:textId="77777777" w:rsidR="00B65586" w:rsidRPr="00B65586" w:rsidRDefault="00381CDE" w:rsidP="003858E1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</w:p>
        </w:tc>
      </w:tr>
      <w:tr w:rsidR="00B65586" w:rsidRPr="00B65586" w14:paraId="2CE0B827" w14:textId="77777777" w:rsidTr="00034477">
        <w:tc>
          <w:tcPr>
            <w:tcW w:w="2545" w:type="dxa"/>
            <w:vAlign w:val="center"/>
          </w:tcPr>
          <w:p w14:paraId="15CF5845" w14:textId="77777777" w:rsidR="00B65586" w:rsidRPr="00B65586" w:rsidRDefault="00B65586" w:rsidP="004F26BD">
            <w:pPr>
              <w:rPr>
                <w:rFonts w:ascii="Arial" w:hAnsi="Arial" w:cs="Arial"/>
                <w:sz w:val="18"/>
                <w:szCs w:val="20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Liczba pracowników po</w:t>
            </w:r>
            <w:r w:rsidRPr="00B555F7">
              <w:rPr>
                <w:rFonts w:ascii="Arial" w:hAnsi="Arial" w:cs="Arial"/>
                <w:sz w:val="18"/>
                <w:szCs w:val="20"/>
              </w:rPr>
              <w:t>dmi</w:t>
            </w:r>
            <w:r w:rsidRPr="00B555F7">
              <w:rPr>
                <w:rFonts w:ascii="Arial" w:hAnsi="Arial" w:cs="Arial"/>
                <w:sz w:val="18"/>
                <w:szCs w:val="20"/>
              </w:rPr>
              <w:t>o</w:t>
            </w:r>
            <w:r w:rsidRPr="00B65586">
              <w:rPr>
                <w:rFonts w:ascii="Arial" w:hAnsi="Arial" w:cs="Arial"/>
                <w:sz w:val="18"/>
                <w:szCs w:val="20"/>
              </w:rPr>
              <w:t>tów wykonujących zadania publiczne</w:t>
            </w:r>
          </w:p>
          <w:p w14:paraId="4E79FFC5" w14:textId="77777777" w:rsidR="00B65586" w:rsidRPr="00B65586" w:rsidRDefault="00B65586" w:rsidP="004547D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nie będących pracownikami IT, objętych wspa</w:t>
            </w:r>
            <w:r w:rsidRPr="00B555F7">
              <w:rPr>
                <w:rFonts w:ascii="Arial" w:hAnsi="Arial" w:cs="Arial"/>
                <w:sz w:val="18"/>
                <w:szCs w:val="20"/>
              </w:rPr>
              <w:t>rciem szk</w:t>
            </w:r>
            <w:r w:rsidRPr="00B555F7">
              <w:rPr>
                <w:rFonts w:ascii="Arial" w:hAnsi="Arial" w:cs="Arial"/>
                <w:sz w:val="18"/>
                <w:szCs w:val="20"/>
              </w:rPr>
              <w:t>o</w:t>
            </w:r>
            <w:r w:rsidRPr="00B65586">
              <w:rPr>
                <w:rFonts w:ascii="Arial" w:hAnsi="Arial" w:cs="Arial"/>
                <w:sz w:val="18"/>
                <w:szCs w:val="20"/>
              </w:rPr>
              <w:t>leniowym</w:t>
            </w:r>
          </w:p>
        </w:tc>
        <w:tc>
          <w:tcPr>
            <w:tcW w:w="1278" w:type="dxa"/>
            <w:vAlign w:val="center"/>
          </w:tcPr>
          <w:p w14:paraId="395604F4" w14:textId="77777777" w:rsidR="00B65586" w:rsidRPr="00B65586" w:rsidRDefault="00B6558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555F7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2097" w:type="dxa"/>
            <w:vAlign w:val="center"/>
          </w:tcPr>
          <w:p w14:paraId="3408DD0F" w14:textId="77777777" w:rsidR="00B65586" w:rsidRPr="00B65586" w:rsidRDefault="00B65586" w:rsidP="0010708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Wartość docelowa - 25</w:t>
            </w:r>
          </w:p>
        </w:tc>
        <w:tc>
          <w:tcPr>
            <w:tcW w:w="1446" w:type="dxa"/>
          </w:tcPr>
          <w:p w14:paraId="531548D0" w14:textId="4588382A" w:rsidR="00B65586" w:rsidRPr="00B65586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8056B5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72972E86" w14:textId="77777777" w:rsidR="00B65586" w:rsidRPr="00B65586" w:rsidRDefault="008056B5" w:rsidP="003858E1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</w:tr>
      <w:tr w:rsidR="00B65586" w:rsidRPr="00B65586" w14:paraId="37C27153" w14:textId="77777777" w:rsidTr="00034477">
        <w:tc>
          <w:tcPr>
            <w:tcW w:w="2545" w:type="dxa"/>
            <w:vAlign w:val="center"/>
          </w:tcPr>
          <w:p w14:paraId="4405722E" w14:textId="77777777" w:rsidR="00B65586" w:rsidRPr="00B65586" w:rsidRDefault="00B65586" w:rsidP="004F26BD">
            <w:pPr>
              <w:rPr>
                <w:rFonts w:ascii="Arial" w:hAnsi="Arial" w:cs="Arial"/>
                <w:sz w:val="18"/>
                <w:szCs w:val="20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Liczba pracowników po</w:t>
            </w:r>
            <w:r w:rsidRPr="00B555F7">
              <w:rPr>
                <w:rFonts w:ascii="Arial" w:hAnsi="Arial" w:cs="Arial"/>
                <w:sz w:val="18"/>
                <w:szCs w:val="20"/>
              </w:rPr>
              <w:t>dmi</w:t>
            </w:r>
            <w:r w:rsidRPr="00B555F7">
              <w:rPr>
                <w:rFonts w:ascii="Arial" w:hAnsi="Arial" w:cs="Arial"/>
                <w:sz w:val="18"/>
                <w:szCs w:val="20"/>
              </w:rPr>
              <w:t>o</w:t>
            </w:r>
            <w:r w:rsidRPr="00B65586">
              <w:rPr>
                <w:rFonts w:ascii="Arial" w:hAnsi="Arial" w:cs="Arial"/>
                <w:sz w:val="18"/>
                <w:szCs w:val="20"/>
              </w:rPr>
              <w:t>tów wykonujących zadania publiczne</w:t>
            </w:r>
          </w:p>
          <w:p w14:paraId="1FFA2987" w14:textId="77777777" w:rsidR="00B65586" w:rsidRPr="00B65586" w:rsidRDefault="00B65586" w:rsidP="00B655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lastRenderedPageBreak/>
              <w:t>niebędących pracownikami IT, objętych wsparciem szk</w:t>
            </w:r>
            <w:r w:rsidRPr="00B65586">
              <w:rPr>
                <w:rFonts w:ascii="Arial" w:hAnsi="Arial" w:cs="Arial"/>
                <w:sz w:val="18"/>
                <w:szCs w:val="20"/>
              </w:rPr>
              <w:t>o</w:t>
            </w:r>
            <w:r w:rsidRPr="00B65586">
              <w:rPr>
                <w:rFonts w:ascii="Arial" w:hAnsi="Arial" w:cs="Arial"/>
                <w:sz w:val="18"/>
                <w:szCs w:val="20"/>
              </w:rPr>
              <w:t>leniowym - kobiety</w:t>
            </w:r>
          </w:p>
        </w:tc>
        <w:tc>
          <w:tcPr>
            <w:tcW w:w="1278" w:type="dxa"/>
            <w:vAlign w:val="center"/>
          </w:tcPr>
          <w:p w14:paraId="5B17D936" w14:textId="77777777" w:rsidR="00B65586" w:rsidRPr="00B65586" w:rsidRDefault="00B6558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555F7">
              <w:rPr>
                <w:rFonts w:ascii="Arial" w:hAnsi="Arial" w:cs="Arial"/>
                <w:sz w:val="18"/>
                <w:szCs w:val="20"/>
              </w:rPr>
              <w:lastRenderedPageBreak/>
              <w:t>osoby</w:t>
            </w:r>
          </w:p>
        </w:tc>
        <w:tc>
          <w:tcPr>
            <w:tcW w:w="2097" w:type="dxa"/>
            <w:vAlign w:val="center"/>
          </w:tcPr>
          <w:p w14:paraId="3CF4DD29" w14:textId="77777777" w:rsidR="00B65586" w:rsidRPr="00B65586" w:rsidRDefault="00B65586" w:rsidP="0010708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Wartość docelowa - 10</w:t>
            </w:r>
          </w:p>
        </w:tc>
        <w:tc>
          <w:tcPr>
            <w:tcW w:w="1446" w:type="dxa"/>
          </w:tcPr>
          <w:p w14:paraId="18D540FE" w14:textId="1FF20877" w:rsidR="00B65586" w:rsidRPr="00B65586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8056B5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482B149C" w14:textId="77777777" w:rsidR="00B65586" w:rsidRPr="00B65586" w:rsidRDefault="008056B5" w:rsidP="003858E1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</w:tr>
      <w:tr w:rsidR="00B65586" w:rsidRPr="00B65586" w14:paraId="13A818B0" w14:textId="77777777" w:rsidTr="00034477">
        <w:tc>
          <w:tcPr>
            <w:tcW w:w="2545" w:type="dxa"/>
            <w:vAlign w:val="center"/>
          </w:tcPr>
          <w:p w14:paraId="39825006" w14:textId="77777777" w:rsidR="00B65586" w:rsidRPr="00B65586" w:rsidRDefault="00B65586" w:rsidP="004F26BD">
            <w:pPr>
              <w:rPr>
                <w:rFonts w:ascii="Arial" w:hAnsi="Arial" w:cs="Arial"/>
                <w:sz w:val="18"/>
                <w:szCs w:val="20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lastRenderedPageBreak/>
              <w:t>Liczba pracowników po</w:t>
            </w:r>
            <w:r w:rsidRPr="00B555F7">
              <w:rPr>
                <w:rFonts w:ascii="Arial" w:hAnsi="Arial" w:cs="Arial"/>
                <w:sz w:val="18"/>
                <w:szCs w:val="20"/>
              </w:rPr>
              <w:t>dmi</w:t>
            </w:r>
            <w:r w:rsidRPr="00B555F7">
              <w:rPr>
                <w:rFonts w:ascii="Arial" w:hAnsi="Arial" w:cs="Arial"/>
                <w:sz w:val="18"/>
                <w:szCs w:val="20"/>
              </w:rPr>
              <w:t>o</w:t>
            </w:r>
            <w:r w:rsidRPr="00B65586">
              <w:rPr>
                <w:rFonts w:ascii="Arial" w:hAnsi="Arial" w:cs="Arial"/>
                <w:sz w:val="18"/>
                <w:szCs w:val="20"/>
              </w:rPr>
              <w:t>tów wykonujących zadania publiczne</w:t>
            </w:r>
          </w:p>
          <w:p w14:paraId="5744CBF9" w14:textId="77777777" w:rsidR="00B65586" w:rsidRPr="00B65586" w:rsidRDefault="00B65586" w:rsidP="00B655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niebędących pracownikami IT, objętych wsparciem szk</w:t>
            </w:r>
            <w:r w:rsidRPr="00B65586">
              <w:rPr>
                <w:rFonts w:ascii="Arial" w:hAnsi="Arial" w:cs="Arial"/>
                <w:sz w:val="18"/>
                <w:szCs w:val="20"/>
              </w:rPr>
              <w:t>o</w:t>
            </w:r>
            <w:r w:rsidRPr="00B65586">
              <w:rPr>
                <w:rFonts w:ascii="Arial" w:hAnsi="Arial" w:cs="Arial"/>
                <w:sz w:val="18"/>
                <w:szCs w:val="20"/>
              </w:rPr>
              <w:t>leniowym - mężczyźni</w:t>
            </w:r>
          </w:p>
        </w:tc>
        <w:tc>
          <w:tcPr>
            <w:tcW w:w="1278" w:type="dxa"/>
            <w:vAlign w:val="center"/>
          </w:tcPr>
          <w:p w14:paraId="0551E87A" w14:textId="77777777" w:rsidR="00B65586" w:rsidRPr="00B65586" w:rsidRDefault="00B6558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555F7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2097" w:type="dxa"/>
            <w:vAlign w:val="center"/>
          </w:tcPr>
          <w:p w14:paraId="32503BB4" w14:textId="77777777" w:rsidR="00B65586" w:rsidRPr="00B65586" w:rsidRDefault="00B65586" w:rsidP="0010708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Wartość docelowa - 15</w:t>
            </w:r>
          </w:p>
        </w:tc>
        <w:tc>
          <w:tcPr>
            <w:tcW w:w="1446" w:type="dxa"/>
          </w:tcPr>
          <w:p w14:paraId="4B0F48C0" w14:textId="540A6021" w:rsidR="00B65586" w:rsidRPr="00B65586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8056B5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466B7DB" w14:textId="77777777" w:rsidR="00B65586" w:rsidRPr="00B65586" w:rsidRDefault="008056B5" w:rsidP="003858E1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</w:tr>
      <w:tr w:rsidR="00B65586" w:rsidRPr="00B65586" w14:paraId="759A4BF0" w14:textId="77777777" w:rsidTr="00034477">
        <w:tc>
          <w:tcPr>
            <w:tcW w:w="2545" w:type="dxa"/>
            <w:vAlign w:val="center"/>
          </w:tcPr>
          <w:p w14:paraId="32C7E065" w14:textId="77777777" w:rsidR="00B65586" w:rsidRPr="00B65586" w:rsidRDefault="00B65586" w:rsidP="004547D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Liczba rejestrów publicznych o poprawionej inte</w:t>
            </w:r>
            <w:r w:rsidRPr="00B555F7">
              <w:rPr>
                <w:rFonts w:ascii="Arial" w:hAnsi="Arial" w:cs="Arial"/>
                <w:sz w:val="18"/>
                <w:szCs w:val="20"/>
              </w:rPr>
              <w:t>roperacy</w:t>
            </w:r>
            <w:r w:rsidRPr="00B555F7">
              <w:rPr>
                <w:rFonts w:ascii="Arial" w:hAnsi="Arial" w:cs="Arial"/>
                <w:sz w:val="18"/>
                <w:szCs w:val="20"/>
              </w:rPr>
              <w:t>j</w:t>
            </w:r>
            <w:r w:rsidRPr="00B555F7">
              <w:rPr>
                <w:rFonts w:ascii="Arial" w:hAnsi="Arial" w:cs="Arial"/>
                <w:sz w:val="18"/>
                <w:szCs w:val="20"/>
              </w:rPr>
              <w:t>ności</w:t>
            </w:r>
          </w:p>
        </w:tc>
        <w:tc>
          <w:tcPr>
            <w:tcW w:w="1278" w:type="dxa"/>
            <w:vAlign w:val="center"/>
          </w:tcPr>
          <w:p w14:paraId="38F84EF8" w14:textId="77777777" w:rsidR="00B65586" w:rsidRPr="00B65586" w:rsidRDefault="00B6558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2097" w:type="dxa"/>
            <w:vAlign w:val="center"/>
          </w:tcPr>
          <w:p w14:paraId="28FA567D" w14:textId="77777777" w:rsidR="00B65586" w:rsidRPr="00B65586" w:rsidRDefault="00B65586" w:rsidP="0010708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Wartość docelowa - 1</w:t>
            </w:r>
          </w:p>
        </w:tc>
        <w:tc>
          <w:tcPr>
            <w:tcW w:w="1446" w:type="dxa"/>
          </w:tcPr>
          <w:p w14:paraId="26D4BD72" w14:textId="3464B1EC" w:rsidR="00B65586" w:rsidRPr="00B65586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8056B5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4A74958E" w14:textId="77777777" w:rsidR="00B65586" w:rsidRPr="00B65586" w:rsidRDefault="008056B5" w:rsidP="003858E1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</w:tr>
      <w:tr w:rsidR="00B65586" w:rsidRPr="00B65586" w14:paraId="72693FDF" w14:textId="77777777" w:rsidTr="00034477">
        <w:tc>
          <w:tcPr>
            <w:tcW w:w="2545" w:type="dxa"/>
            <w:vAlign w:val="center"/>
          </w:tcPr>
          <w:p w14:paraId="3B6030D9" w14:textId="77777777" w:rsidR="00B65586" w:rsidRPr="00B65586" w:rsidRDefault="00B65586" w:rsidP="004547D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Moc obliczeniowa serw</w:t>
            </w:r>
            <w:r w:rsidRPr="00B65586">
              <w:rPr>
                <w:rFonts w:ascii="Arial" w:hAnsi="Arial" w:cs="Arial"/>
                <w:sz w:val="18"/>
                <w:szCs w:val="20"/>
              </w:rPr>
              <w:t>e</w:t>
            </w:r>
            <w:r w:rsidRPr="00B65586">
              <w:rPr>
                <w:rFonts w:ascii="Arial" w:hAnsi="Arial" w:cs="Arial"/>
                <w:sz w:val="18"/>
                <w:szCs w:val="20"/>
              </w:rPr>
              <w:t>rowni</w:t>
            </w:r>
          </w:p>
        </w:tc>
        <w:tc>
          <w:tcPr>
            <w:tcW w:w="1278" w:type="dxa"/>
            <w:vAlign w:val="center"/>
          </w:tcPr>
          <w:p w14:paraId="743EB5A4" w14:textId="77777777" w:rsidR="00B65586" w:rsidRPr="00B65586" w:rsidRDefault="00B65586" w:rsidP="006A60A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555F7">
              <w:rPr>
                <w:rFonts w:ascii="Arial" w:hAnsi="Arial" w:cs="Arial"/>
                <w:sz w:val="18"/>
                <w:szCs w:val="20"/>
              </w:rPr>
              <w:t>teraflops</w:t>
            </w:r>
            <w:proofErr w:type="spellEnd"/>
          </w:p>
        </w:tc>
        <w:tc>
          <w:tcPr>
            <w:tcW w:w="2097" w:type="dxa"/>
            <w:vAlign w:val="center"/>
          </w:tcPr>
          <w:p w14:paraId="24CB595A" w14:textId="77777777" w:rsidR="00B65586" w:rsidRPr="00B65586" w:rsidRDefault="00B65586" w:rsidP="0010708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Wartość docelowa - 5</w:t>
            </w:r>
          </w:p>
        </w:tc>
        <w:tc>
          <w:tcPr>
            <w:tcW w:w="1446" w:type="dxa"/>
          </w:tcPr>
          <w:p w14:paraId="282FA671" w14:textId="40B6EFC8" w:rsidR="00B65586" w:rsidRPr="00B65586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="00AF270A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2268" w:type="dxa"/>
          </w:tcPr>
          <w:p w14:paraId="4711013C" w14:textId="77777777" w:rsidR="00B65586" w:rsidRPr="00B65586" w:rsidRDefault="008056B5" w:rsidP="003858E1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</w:p>
        </w:tc>
      </w:tr>
      <w:tr w:rsidR="00B65586" w:rsidRPr="002B50C0" w14:paraId="1B7F1E3F" w14:textId="77777777" w:rsidTr="00034477">
        <w:tc>
          <w:tcPr>
            <w:tcW w:w="2545" w:type="dxa"/>
          </w:tcPr>
          <w:p w14:paraId="4AC44F7D" w14:textId="77777777" w:rsidR="00B65586" w:rsidRPr="00982ECB" w:rsidRDefault="00B65586" w:rsidP="004547D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% poprawnie obsłużonych komunikatów przekaza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nych z ERRU</w:t>
            </w:r>
          </w:p>
        </w:tc>
        <w:tc>
          <w:tcPr>
            <w:tcW w:w="1278" w:type="dxa"/>
          </w:tcPr>
          <w:p w14:paraId="682A4374" w14:textId="77777777" w:rsidR="00B65586" w:rsidRPr="003858E1" w:rsidRDefault="00B6558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3858E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097" w:type="dxa"/>
          </w:tcPr>
          <w:p w14:paraId="386A9933" w14:textId="77777777" w:rsidR="00B65586" w:rsidRPr="00982ECB" w:rsidRDefault="00B65586" w:rsidP="0010708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Wartość docelowa - 98%</w:t>
            </w:r>
          </w:p>
        </w:tc>
        <w:tc>
          <w:tcPr>
            <w:tcW w:w="1446" w:type="dxa"/>
          </w:tcPr>
          <w:p w14:paraId="47BC69A6" w14:textId="77777777" w:rsidR="00D93270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="00B65586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  <w:p w14:paraId="6C840E1E" w14:textId="562F5098" w:rsidR="00B65586" w:rsidRPr="003858E1" w:rsidRDefault="00B65586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(data połącz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nia z ERRU)</w:t>
            </w:r>
          </w:p>
        </w:tc>
        <w:tc>
          <w:tcPr>
            <w:tcW w:w="2268" w:type="dxa"/>
          </w:tcPr>
          <w:p w14:paraId="211E97E0" w14:textId="77777777" w:rsidR="00B65586" w:rsidRPr="00982ECB" w:rsidRDefault="00B65586" w:rsidP="004F26BD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aktualna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–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>99,</w:t>
            </w:r>
            <w:r w:rsidR="00D27BF7" w:rsidRPr="00C901FE">
              <w:rPr>
                <w:rFonts w:ascii="Arial" w:hAnsi="Arial" w:cs="Arial"/>
                <w:sz w:val="18"/>
                <w:szCs w:val="18"/>
                <w:lang w:eastAsia="pl-PL"/>
              </w:rPr>
              <w:t>75</w:t>
            </w: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>%</w:t>
            </w:r>
          </w:p>
          <w:p w14:paraId="2DB53355" w14:textId="77777777" w:rsidR="00B65586" w:rsidRPr="00982ECB" w:rsidRDefault="00B65586" w:rsidP="003858E1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B65586" w:rsidRPr="002B50C0" w14:paraId="18BFAEDA" w14:textId="77777777" w:rsidTr="00034477">
        <w:tc>
          <w:tcPr>
            <w:tcW w:w="2545" w:type="dxa"/>
          </w:tcPr>
          <w:p w14:paraId="76B80C9B" w14:textId="77777777" w:rsidR="00B65586" w:rsidRPr="00982ECB" w:rsidRDefault="00B65586" w:rsidP="00F36A2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Szybkość reakcji na komun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katy przesyłane z ERRU</w:t>
            </w:r>
          </w:p>
          <w:p w14:paraId="0DC89F95" w14:textId="77777777" w:rsidR="00B65586" w:rsidRPr="00D3083F" w:rsidRDefault="00B65586" w:rsidP="006A60AA">
            <w:pPr>
              <w:pStyle w:val="Tekstpodstawowy2"/>
              <w:spacing w:after="0" w:line="259" w:lineRule="auto"/>
              <w:ind w:left="34"/>
              <w:rPr>
                <w:rFonts w:eastAsia="MS MinNew Roman" w:cs="Arial"/>
                <w:bCs/>
                <w:sz w:val="18"/>
                <w:szCs w:val="18"/>
                <w:lang w:val="pl-PL"/>
              </w:rPr>
            </w:pPr>
          </w:p>
        </w:tc>
        <w:tc>
          <w:tcPr>
            <w:tcW w:w="1278" w:type="dxa"/>
          </w:tcPr>
          <w:p w14:paraId="649EC19D" w14:textId="77777777" w:rsidR="00B65586" w:rsidRPr="003858E1" w:rsidRDefault="00B6558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F3585E">
              <w:rPr>
                <w:rFonts w:ascii="Arial" w:hAnsi="Arial" w:cs="Arial"/>
                <w:sz w:val="18"/>
                <w:szCs w:val="18"/>
              </w:rPr>
              <w:t>S</w:t>
            </w:r>
            <w:r w:rsidRPr="003858E1">
              <w:rPr>
                <w:rFonts w:ascii="Arial" w:hAnsi="Arial" w:cs="Arial"/>
                <w:sz w:val="18"/>
                <w:szCs w:val="18"/>
              </w:rPr>
              <w:t>ek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097" w:type="dxa"/>
          </w:tcPr>
          <w:p w14:paraId="39767D80" w14:textId="77777777" w:rsidR="00B65586" w:rsidRDefault="00B65586" w:rsidP="00016EBF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docelowa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–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60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sekund </w:t>
            </w:r>
          </w:p>
          <w:p w14:paraId="11B96CB2" w14:textId="77777777" w:rsidR="009F3DF8" w:rsidRPr="00982ECB" w:rsidRDefault="00B65586" w:rsidP="009F3DF8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do dnia 30 stycznia 2019 r., później 10 sekund</w:t>
            </w:r>
          </w:p>
        </w:tc>
        <w:tc>
          <w:tcPr>
            <w:tcW w:w="1446" w:type="dxa"/>
          </w:tcPr>
          <w:p w14:paraId="7E68F536" w14:textId="77777777" w:rsidR="00D93270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="00B65586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  <w:r w:rsidR="00B6558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118BB04C" w14:textId="1B940A70" w:rsidR="00B65586" w:rsidRPr="003858E1" w:rsidRDefault="00B65586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(data połącz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nia z ERRU)</w:t>
            </w:r>
          </w:p>
        </w:tc>
        <w:tc>
          <w:tcPr>
            <w:tcW w:w="2268" w:type="dxa"/>
          </w:tcPr>
          <w:p w14:paraId="36F71FF6" w14:textId="77777777" w:rsidR="00B65586" w:rsidRDefault="00B65586" w:rsidP="003858E1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Wartość aktualna –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60 sekund</w:t>
            </w:r>
          </w:p>
          <w:p w14:paraId="4191FDBA" w14:textId="77777777" w:rsidR="00B65586" w:rsidRPr="00982ECB" w:rsidRDefault="00B6558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B65586" w:rsidRPr="002B50C0" w14:paraId="39E48D57" w14:textId="77777777" w:rsidTr="00034477">
        <w:tc>
          <w:tcPr>
            <w:tcW w:w="2545" w:type="dxa"/>
          </w:tcPr>
          <w:p w14:paraId="0CA3925A" w14:textId="77777777" w:rsidR="00C901FE" w:rsidRDefault="00B65586" w:rsidP="00EF30BA">
            <w:pPr>
              <w:rPr>
                <w:ins w:id="1" w:author="Robert Mroziński" w:date="2019-01-11T09:16:00Z"/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% przedsiębiorców posiad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jących zezwolenie na wyko</w:t>
            </w:r>
          </w:p>
          <w:p w14:paraId="7A324029" w14:textId="77777777" w:rsidR="00B65586" w:rsidRPr="007E0F8E" w:rsidRDefault="00B65586" w:rsidP="007E0F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proofErr w:type="spellStart"/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nywanie</w:t>
            </w:r>
            <w:proofErr w:type="spellEnd"/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zawodu przewoźn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ka drogowego wydane w Polsce, zarejestrowanych w KREPTD</w:t>
            </w:r>
          </w:p>
        </w:tc>
        <w:tc>
          <w:tcPr>
            <w:tcW w:w="1278" w:type="dxa"/>
          </w:tcPr>
          <w:p w14:paraId="74D4714F" w14:textId="77777777" w:rsidR="00B65586" w:rsidRPr="003858E1" w:rsidRDefault="00B6558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3858E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097" w:type="dxa"/>
          </w:tcPr>
          <w:p w14:paraId="150BCCD4" w14:textId="77777777" w:rsidR="00B65586" w:rsidRPr="00982ECB" w:rsidRDefault="00B65586" w:rsidP="00AA377A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docelowa - 95%</w:t>
            </w:r>
          </w:p>
        </w:tc>
        <w:tc>
          <w:tcPr>
            <w:tcW w:w="1446" w:type="dxa"/>
          </w:tcPr>
          <w:p w14:paraId="00BD8E80" w14:textId="125BD0C1" w:rsidR="00B65586" w:rsidRPr="003858E1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</w:t>
            </w:r>
            <w:r w:rsidR="00B65586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</w:t>
            </w:r>
            <w:r w:rsidR="00B65586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68" w:type="dxa"/>
          </w:tcPr>
          <w:p w14:paraId="031081CC" w14:textId="77777777" w:rsidR="00B65586" w:rsidRPr="00C901FE" w:rsidRDefault="00B65586" w:rsidP="003858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 aktualna – </w:t>
            </w:r>
            <w:r w:rsidR="007170C7" w:rsidRPr="00C901FE">
              <w:rPr>
                <w:rFonts w:ascii="Arial" w:hAnsi="Arial" w:cs="Arial"/>
                <w:sz w:val="18"/>
                <w:szCs w:val="18"/>
                <w:lang w:eastAsia="pl-PL"/>
              </w:rPr>
              <w:t>90,86</w:t>
            </w: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>%</w:t>
            </w:r>
          </w:p>
          <w:p w14:paraId="2B50128E" w14:textId="77777777" w:rsidR="00B65586" w:rsidRPr="00DB5A10" w:rsidRDefault="00B65586" w:rsidP="006A60AA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B65586" w:rsidRPr="002B50C0" w14:paraId="1EED9ADA" w14:textId="77777777" w:rsidTr="007E0F8E">
        <w:trPr>
          <w:trHeight w:val="1082"/>
        </w:trPr>
        <w:tc>
          <w:tcPr>
            <w:tcW w:w="2545" w:type="dxa"/>
          </w:tcPr>
          <w:p w14:paraId="100F1332" w14:textId="77777777" w:rsidR="007E0F8E" w:rsidRPr="007E0F8E" w:rsidRDefault="00B65586" w:rsidP="007E0F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24BC">
              <w:rPr>
                <w:rFonts w:ascii="Arial" w:hAnsi="Arial" w:cs="Arial"/>
                <w:sz w:val="18"/>
                <w:szCs w:val="18"/>
                <w:lang w:eastAsia="pl-PL"/>
              </w:rPr>
              <w:t xml:space="preserve">% osób, którym uprawnione organy w Polsce odebrały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dolność do kierowania operacjami transport</w:t>
            </w:r>
            <w:r w:rsidR="007E0F8E">
              <w:rPr>
                <w:rFonts w:ascii="Arial" w:hAnsi="Arial" w:cs="Arial"/>
                <w:sz w:val="18"/>
                <w:szCs w:val="18"/>
                <w:lang w:eastAsia="pl-PL"/>
              </w:rPr>
              <w:t>owymi, zarejestrowanych w KREPT</w:t>
            </w:r>
          </w:p>
        </w:tc>
        <w:tc>
          <w:tcPr>
            <w:tcW w:w="1278" w:type="dxa"/>
          </w:tcPr>
          <w:p w14:paraId="2D601306" w14:textId="77777777" w:rsidR="00B65586" w:rsidRPr="003858E1" w:rsidRDefault="00B6558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3858E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097" w:type="dxa"/>
          </w:tcPr>
          <w:p w14:paraId="59C686F3" w14:textId="77777777" w:rsidR="00B65586" w:rsidRPr="00982ECB" w:rsidRDefault="00B65586" w:rsidP="00FE6F08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docelowa - 95%</w:t>
            </w:r>
          </w:p>
        </w:tc>
        <w:tc>
          <w:tcPr>
            <w:tcW w:w="1446" w:type="dxa"/>
          </w:tcPr>
          <w:p w14:paraId="3033F3D7" w14:textId="5E9AB1A2" w:rsidR="00B65586" w:rsidRPr="003858E1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B65586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  <w:r w:rsidR="00B65586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68" w:type="dxa"/>
          </w:tcPr>
          <w:p w14:paraId="541E5798" w14:textId="77777777" w:rsidR="00B65586" w:rsidRPr="00C901FE" w:rsidRDefault="00B65586" w:rsidP="003858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 aktualna </w:t>
            </w:r>
            <w:r w:rsidR="008F7709" w:rsidRPr="00C901FE">
              <w:rPr>
                <w:rFonts w:ascii="Arial" w:hAnsi="Arial" w:cs="Arial"/>
                <w:sz w:val="18"/>
                <w:szCs w:val="18"/>
                <w:lang w:eastAsia="pl-PL"/>
              </w:rPr>
              <w:t>–</w:t>
            </w: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8F7709" w:rsidRPr="00C901FE">
              <w:rPr>
                <w:rFonts w:ascii="Arial" w:hAnsi="Arial" w:cs="Arial"/>
                <w:sz w:val="18"/>
                <w:szCs w:val="18"/>
                <w:lang w:eastAsia="pl-PL"/>
              </w:rPr>
              <w:t>69,57</w:t>
            </w: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>%</w:t>
            </w:r>
          </w:p>
          <w:p w14:paraId="2B134FEA" w14:textId="77777777" w:rsidR="00B65586" w:rsidRPr="009F3DF8" w:rsidRDefault="00B65586" w:rsidP="006A60AA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B65586" w:rsidRPr="002B50C0" w14:paraId="2A36D207" w14:textId="77777777" w:rsidTr="00034477">
        <w:tc>
          <w:tcPr>
            <w:tcW w:w="2545" w:type="dxa"/>
          </w:tcPr>
          <w:p w14:paraId="1C5A64AE" w14:textId="77777777" w:rsidR="00B65586" w:rsidRPr="00A92B8D" w:rsidRDefault="00B65586" w:rsidP="006A60AA">
            <w:pPr>
              <w:pStyle w:val="Tekstpodstawowy2"/>
              <w:spacing w:after="0" w:line="259" w:lineRule="auto"/>
              <w:ind w:left="34"/>
              <w:rPr>
                <w:rFonts w:eastAsia="MS MinNew Roman" w:cs="Arial"/>
                <w:bCs/>
                <w:sz w:val="18"/>
                <w:szCs w:val="18"/>
                <w:lang w:val="pl-PL"/>
              </w:rPr>
            </w:pPr>
            <w:r w:rsidRPr="003858E1">
              <w:rPr>
                <w:rFonts w:cs="Arial"/>
                <w:sz w:val="18"/>
                <w:szCs w:val="18"/>
                <w:lang w:val="pl-PL" w:eastAsia="pl-PL"/>
              </w:rPr>
              <w:t>% poważnych naruszeń zarejestrowanych w rej</w:t>
            </w:r>
            <w:r w:rsidRPr="003858E1">
              <w:rPr>
                <w:rFonts w:cs="Arial"/>
                <w:sz w:val="18"/>
                <w:szCs w:val="18"/>
                <w:lang w:val="pl-PL" w:eastAsia="pl-PL"/>
              </w:rPr>
              <w:t>e</w:t>
            </w:r>
            <w:r w:rsidRPr="003858E1">
              <w:rPr>
                <w:rFonts w:cs="Arial"/>
                <w:sz w:val="18"/>
                <w:szCs w:val="18"/>
                <w:lang w:val="pl-PL" w:eastAsia="pl-PL"/>
              </w:rPr>
              <w:t xml:space="preserve">strze KREPTD popełnionych w Polsce przez zagraniczne przedsiębiorstwa transportu drogowego (posiadające siedzibę </w:t>
            </w:r>
            <w:r w:rsidRPr="003858E1">
              <w:rPr>
                <w:rFonts w:cs="Arial"/>
                <w:sz w:val="18"/>
                <w:szCs w:val="18"/>
                <w:lang w:val="pl-PL" w:eastAsia="pl-PL"/>
              </w:rPr>
              <w:br/>
              <w:t>w krajach, w których zint</w:t>
            </w:r>
            <w:r w:rsidRPr="003858E1">
              <w:rPr>
                <w:rFonts w:cs="Arial"/>
                <w:sz w:val="18"/>
                <w:szCs w:val="18"/>
                <w:lang w:val="pl-PL" w:eastAsia="pl-PL"/>
              </w:rPr>
              <w:t>e</w:t>
            </w:r>
            <w:r w:rsidRPr="003858E1">
              <w:rPr>
                <w:rFonts w:cs="Arial"/>
                <w:sz w:val="18"/>
                <w:szCs w:val="18"/>
                <w:lang w:val="pl-PL" w:eastAsia="pl-PL"/>
              </w:rPr>
              <w:t>growano krajowy rejestr przedsiębiorstw transportu drogowego z ERRU), o kt</w:t>
            </w:r>
            <w:r w:rsidRPr="003858E1">
              <w:rPr>
                <w:rFonts w:cs="Arial"/>
                <w:sz w:val="18"/>
                <w:szCs w:val="18"/>
                <w:lang w:val="pl-PL" w:eastAsia="pl-PL"/>
              </w:rPr>
              <w:t>ó</w:t>
            </w:r>
            <w:r w:rsidRPr="003858E1">
              <w:rPr>
                <w:rFonts w:cs="Arial"/>
                <w:sz w:val="18"/>
                <w:szCs w:val="18"/>
                <w:lang w:val="pl-PL" w:eastAsia="pl-PL"/>
              </w:rPr>
              <w:t>rych poinformowano z wyk</w:t>
            </w:r>
            <w:r w:rsidRPr="003858E1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3858E1">
              <w:rPr>
                <w:rFonts w:cs="Arial"/>
                <w:sz w:val="18"/>
                <w:szCs w:val="18"/>
                <w:lang w:val="pl-PL" w:eastAsia="pl-PL"/>
              </w:rPr>
              <w:t>rzystaniem systemu KREPTD Krajowy Punkt Kontaktowy kraju siedziby przedsiębiorstwa, które p</w:t>
            </w:r>
            <w:r w:rsidRPr="003858E1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3858E1">
              <w:rPr>
                <w:rFonts w:cs="Arial"/>
                <w:sz w:val="18"/>
                <w:szCs w:val="18"/>
                <w:lang w:val="pl-PL" w:eastAsia="pl-PL"/>
              </w:rPr>
              <w:t>pełniło naruszenie</w:t>
            </w:r>
          </w:p>
        </w:tc>
        <w:tc>
          <w:tcPr>
            <w:tcW w:w="1278" w:type="dxa"/>
          </w:tcPr>
          <w:p w14:paraId="52D525A0" w14:textId="77777777" w:rsidR="00B65586" w:rsidRPr="003858E1" w:rsidRDefault="00B6558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3858E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097" w:type="dxa"/>
          </w:tcPr>
          <w:p w14:paraId="561150BA" w14:textId="77777777" w:rsidR="00B65586" w:rsidRPr="00982ECB" w:rsidRDefault="00B65586" w:rsidP="003F25E5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docelowa - 95%</w:t>
            </w:r>
          </w:p>
        </w:tc>
        <w:tc>
          <w:tcPr>
            <w:tcW w:w="1446" w:type="dxa"/>
          </w:tcPr>
          <w:p w14:paraId="7152D518" w14:textId="0C8275DC" w:rsidR="00B65586" w:rsidRPr="003858E1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B65586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  <w:r w:rsidR="00B65586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68" w:type="dxa"/>
          </w:tcPr>
          <w:p w14:paraId="11C5FEA5" w14:textId="77777777" w:rsidR="00B65586" w:rsidRPr="00C901FE" w:rsidRDefault="00B65586" w:rsidP="003858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>Wartość  aktualna</w:t>
            </w:r>
            <w:r w:rsidR="00C901FE" w:rsidRPr="00C901FE">
              <w:rPr>
                <w:rStyle w:val="Odwoanieprzypisudolnego"/>
                <w:rFonts w:ascii="Arial" w:hAnsi="Arial" w:cs="Arial"/>
                <w:sz w:val="18"/>
                <w:szCs w:val="18"/>
                <w:lang w:eastAsia="pl-PL"/>
              </w:rPr>
              <w:footnoteReference w:id="2"/>
            </w: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– </w:t>
            </w:r>
            <w:r w:rsidR="00C20A52" w:rsidRPr="00C901FE">
              <w:rPr>
                <w:rFonts w:ascii="Arial" w:hAnsi="Arial" w:cs="Arial"/>
                <w:sz w:val="18"/>
                <w:szCs w:val="18"/>
                <w:lang w:eastAsia="pl-PL"/>
              </w:rPr>
              <w:t>89,85</w:t>
            </w: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>%</w:t>
            </w:r>
          </w:p>
          <w:p w14:paraId="73C6BC68" w14:textId="77777777" w:rsidR="00B65586" w:rsidRPr="00DB5A10" w:rsidRDefault="00B65586" w:rsidP="006A60AA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B65586" w:rsidRPr="002B50C0" w14:paraId="1C4C1AC5" w14:textId="77777777" w:rsidTr="00034477">
        <w:tc>
          <w:tcPr>
            <w:tcW w:w="2545" w:type="dxa"/>
          </w:tcPr>
          <w:p w14:paraId="14240DEB" w14:textId="77777777" w:rsidR="00B65586" w:rsidRPr="00171894" w:rsidRDefault="00B65586" w:rsidP="002A4E7F">
            <w:pPr>
              <w:pStyle w:val="Tekstpodstawowy2"/>
              <w:spacing w:after="0" w:line="259" w:lineRule="auto"/>
              <w:ind w:left="0"/>
              <w:rPr>
                <w:rFonts w:eastAsia="MS MinNew Roman" w:cs="Arial"/>
                <w:bCs/>
                <w:sz w:val="18"/>
                <w:szCs w:val="18"/>
                <w:lang w:val="pl-PL"/>
              </w:rPr>
            </w:pPr>
            <w:r w:rsidRPr="003858E1">
              <w:rPr>
                <w:rFonts w:cs="Arial"/>
                <w:sz w:val="18"/>
                <w:szCs w:val="18"/>
                <w:lang w:val="pl-PL" w:eastAsia="pl-PL"/>
              </w:rPr>
              <w:t>Liczba uruchomionych sy</w:t>
            </w:r>
            <w:r w:rsidRPr="003858E1">
              <w:rPr>
                <w:rFonts w:cs="Arial"/>
                <w:sz w:val="18"/>
                <w:szCs w:val="18"/>
                <w:lang w:val="pl-PL" w:eastAsia="pl-PL"/>
              </w:rPr>
              <w:t>s</w:t>
            </w:r>
            <w:r w:rsidRPr="003858E1">
              <w:rPr>
                <w:rFonts w:cs="Arial"/>
                <w:sz w:val="18"/>
                <w:szCs w:val="18"/>
                <w:lang w:val="pl-PL" w:eastAsia="pl-PL"/>
              </w:rPr>
              <w:t xml:space="preserve">temów teleinformatycznych </w:t>
            </w:r>
          </w:p>
        </w:tc>
        <w:tc>
          <w:tcPr>
            <w:tcW w:w="1278" w:type="dxa"/>
          </w:tcPr>
          <w:p w14:paraId="4636ACC3" w14:textId="77777777" w:rsidR="00B65586" w:rsidRPr="003858E1" w:rsidRDefault="00B6558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F3585E">
              <w:rPr>
                <w:rFonts w:ascii="Arial" w:hAnsi="Arial" w:cs="Arial"/>
                <w:sz w:val="18"/>
                <w:szCs w:val="18"/>
              </w:rPr>
              <w:t>S</w:t>
            </w:r>
            <w:r w:rsidRPr="003858E1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097" w:type="dxa"/>
          </w:tcPr>
          <w:p w14:paraId="3A8E9E1D" w14:textId="77777777" w:rsidR="00B65586" w:rsidRPr="00982ECB" w:rsidRDefault="00B65586" w:rsidP="002A4E7F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docelowa - </w:t>
            </w:r>
            <w:r w:rsidR="002A4E7F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46" w:type="dxa"/>
          </w:tcPr>
          <w:p w14:paraId="0C54A03F" w14:textId="226EF8F2" w:rsidR="00B65586" w:rsidRPr="003858E1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="009E7BA5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2268" w:type="dxa"/>
          </w:tcPr>
          <w:p w14:paraId="25943EF8" w14:textId="77777777" w:rsidR="00B65586" w:rsidRPr="00982ECB" w:rsidRDefault="00B65586" w:rsidP="003858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aktualna – </w:t>
            </w:r>
            <w:r w:rsidR="002A4E7F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  <w:p w14:paraId="43407EC5" w14:textId="77777777" w:rsidR="00B65586" w:rsidRPr="00982ECB" w:rsidRDefault="00B6558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B65586" w:rsidRPr="002B50C0" w14:paraId="65086BDB" w14:textId="77777777" w:rsidTr="007E0F8E">
        <w:trPr>
          <w:trHeight w:val="617"/>
        </w:trPr>
        <w:tc>
          <w:tcPr>
            <w:tcW w:w="2545" w:type="dxa"/>
          </w:tcPr>
          <w:p w14:paraId="2EABAAD2" w14:textId="77777777" w:rsidR="00B65586" w:rsidRPr="007E0F8E" w:rsidRDefault="00B65586" w:rsidP="007E0F8E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1CDE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usług w</w:t>
            </w:r>
            <w:r w:rsidR="007E0F8E">
              <w:rPr>
                <w:rFonts w:ascii="Arial" w:hAnsi="Arial" w:cs="Arial"/>
                <w:sz w:val="18"/>
                <w:szCs w:val="18"/>
                <w:lang w:eastAsia="pl-PL"/>
              </w:rPr>
              <w:t>ewnątrz administracyjnych (A2A)</w:t>
            </w:r>
          </w:p>
        </w:tc>
        <w:tc>
          <w:tcPr>
            <w:tcW w:w="1278" w:type="dxa"/>
          </w:tcPr>
          <w:p w14:paraId="0AC4F70F" w14:textId="77777777" w:rsidR="00B65586" w:rsidRPr="00381CDE" w:rsidRDefault="00B6558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381CD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097" w:type="dxa"/>
          </w:tcPr>
          <w:p w14:paraId="4146B9D7" w14:textId="77777777" w:rsidR="00B65586" w:rsidRPr="00381CDE" w:rsidRDefault="00B65586" w:rsidP="00A24CF2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1CDE">
              <w:rPr>
                <w:rFonts w:ascii="Arial" w:hAnsi="Arial" w:cs="Arial"/>
                <w:sz w:val="18"/>
                <w:szCs w:val="18"/>
                <w:lang w:eastAsia="pl-PL"/>
              </w:rPr>
              <w:t>Wartość docelowa – 4</w:t>
            </w:r>
          </w:p>
        </w:tc>
        <w:tc>
          <w:tcPr>
            <w:tcW w:w="1446" w:type="dxa"/>
          </w:tcPr>
          <w:p w14:paraId="51543A35" w14:textId="5F92F399" w:rsidR="00B65586" w:rsidRPr="00381CDE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</w:t>
            </w:r>
            <w:r w:rsidR="00FC5EA2" w:rsidRPr="00381CDE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2749D993" w14:textId="77777777" w:rsidR="00B65586" w:rsidRPr="00C901FE" w:rsidRDefault="00B65586" w:rsidP="003858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 aktualna – </w:t>
            </w:r>
            <w:r w:rsidR="000C573D" w:rsidRPr="00C901FE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  <w:p w14:paraId="572C9978" w14:textId="77777777" w:rsidR="00B65586" w:rsidRPr="00DB5A10" w:rsidRDefault="00B65586" w:rsidP="006A60AA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B65586" w:rsidRPr="002B50C0" w14:paraId="4254E005" w14:textId="77777777" w:rsidTr="00034477">
        <w:tc>
          <w:tcPr>
            <w:tcW w:w="2545" w:type="dxa"/>
          </w:tcPr>
          <w:p w14:paraId="0F1E938B" w14:textId="77777777" w:rsidR="00B65586" w:rsidRPr="007E0F8E" w:rsidRDefault="00B65586" w:rsidP="007E0F8E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Liczba usług publicznych udostępnionych on-line o stop</w:t>
            </w:r>
            <w:r w:rsidR="007E0F8E">
              <w:rPr>
                <w:rFonts w:ascii="Arial" w:hAnsi="Arial" w:cs="Arial"/>
                <w:sz w:val="18"/>
                <w:szCs w:val="18"/>
                <w:lang w:eastAsia="pl-PL"/>
              </w:rPr>
              <w:t xml:space="preserve">niu dojrzałości 3 (A2B i A2C). </w:t>
            </w:r>
          </w:p>
        </w:tc>
        <w:tc>
          <w:tcPr>
            <w:tcW w:w="1278" w:type="dxa"/>
          </w:tcPr>
          <w:p w14:paraId="230EECF3" w14:textId="77777777" w:rsidR="00B65586" w:rsidRPr="003858E1" w:rsidRDefault="00B6558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F3585E">
              <w:rPr>
                <w:rFonts w:ascii="Arial" w:hAnsi="Arial" w:cs="Arial"/>
                <w:sz w:val="18"/>
                <w:szCs w:val="18"/>
              </w:rPr>
              <w:t>S</w:t>
            </w:r>
            <w:r w:rsidRPr="003858E1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097" w:type="dxa"/>
          </w:tcPr>
          <w:p w14:paraId="0EA4FBA0" w14:textId="77777777" w:rsidR="00B65586" w:rsidRPr="00982ECB" w:rsidRDefault="00B65586" w:rsidP="00107087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Wartość docelowa – 2</w:t>
            </w:r>
          </w:p>
        </w:tc>
        <w:tc>
          <w:tcPr>
            <w:tcW w:w="1446" w:type="dxa"/>
          </w:tcPr>
          <w:p w14:paraId="6A55D854" w14:textId="61B15803" w:rsidR="00B65586" w:rsidRPr="003858E1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</w:t>
            </w:r>
            <w:r w:rsidR="00B65586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2268" w:type="dxa"/>
          </w:tcPr>
          <w:p w14:paraId="7A58F8FC" w14:textId="77777777" w:rsidR="00B65586" w:rsidRPr="00982ECB" w:rsidRDefault="00B65586" w:rsidP="007B24D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W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artość  aktualna – 2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B65586" w:rsidRPr="002B50C0" w14:paraId="514222A6" w14:textId="77777777" w:rsidTr="00034477">
        <w:tc>
          <w:tcPr>
            <w:tcW w:w="2545" w:type="dxa"/>
          </w:tcPr>
          <w:p w14:paraId="4D22FF0D" w14:textId="77777777" w:rsidR="00B65586" w:rsidRPr="00982ECB" w:rsidRDefault="00B65586" w:rsidP="001718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poprzez udostępnioną on-line usługę publiczną.</w:t>
            </w:r>
          </w:p>
          <w:p w14:paraId="529F6A64" w14:textId="77777777" w:rsidR="00B65586" w:rsidRPr="006A5108" w:rsidRDefault="00B65586" w:rsidP="006A60AA">
            <w:pPr>
              <w:pStyle w:val="Tekstpodstawowy2"/>
              <w:spacing w:after="0" w:line="259" w:lineRule="auto"/>
              <w:ind w:left="34"/>
              <w:rPr>
                <w:rFonts w:eastAsia="MS MinNew Roman" w:cs="Arial"/>
                <w:bCs/>
                <w:sz w:val="18"/>
                <w:szCs w:val="18"/>
                <w:lang w:val="pl-PL"/>
              </w:rPr>
            </w:pPr>
          </w:p>
        </w:tc>
        <w:tc>
          <w:tcPr>
            <w:tcW w:w="1278" w:type="dxa"/>
          </w:tcPr>
          <w:p w14:paraId="48C161E8" w14:textId="77777777" w:rsidR="00B65586" w:rsidRPr="003858E1" w:rsidRDefault="00B6558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F3585E">
              <w:rPr>
                <w:rFonts w:ascii="Arial" w:hAnsi="Arial" w:cs="Arial"/>
                <w:sz w:val="18"/>
                <w:szCs w:val="18"/>
              </w:rPr>
              <w:t>S</w:t>
            </w:r>
            <w:r w:rsidRPr="003858E1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097" w:type="dxa"/>
          </w:tcPr>
          <w:p w14:paraId="3DD5EA7B" w14:textId="77777777" w:rsidR="00B65586" w:rsidRPr="00982ECB" w:rsidRDefault="00B65586" w:rsidP="00E41D6A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Wartość docelowa – 5.000 rocznie (pomiar będzie możliwy od momentu uruchomi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nia aplikacji raport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wej)</w:t>
            </w:r>
          </w:p>
        </w:tc>
        <w:tc>
          <w:tcPr>
            <w:tcW w:w="1446" w:type="dxa"/>
          </w:tcPr>
          <w:p w14:paraId="52914B6C" w14:textId="5A23FF26" w:rsidR="00B65586" w:rsidRPr="003858E1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C901FE" w:rsidRPr="00C901FE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B0746CD" w14:textId="77777777" w:rsidR="00B65586" w:rsidRPr="00C901FE" w:rsidRDefault="00B65586" w:rsidP="006A5108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aktualna – </w:t>
            </w:r>
            <w:r w:rsidR="00C20A52" w:rsidRPr="00C901FE">
              <w:rPr>
                <w:rFonts w:ascii="Arial" w:hAnsi="Arial" w:cs="Arial"/>
                <w:sz w:val="18"/>
                <w:szCs w:val="18"/>
                <w:lang w:eastAsia="pl-PL"/>
              </w:rPr>
              <w:t>10 243</w:t>
            </w:r>
          </w:p>
          <w:p w14:paraId="5133F4C6" w14:textId="77777777" w:rsidR="00B65586" w:rsidRPr="00DB5A10" w:rsidRDefault="00B65586" w:rsidP="006A60AA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</w:tc>
      </w:tr>
    </w:tbl>
    <w:p w14:paraId="71382886" w14:textId="77777777" w:rsidR="007E0F8E" w:rsidRPr="007E0F8E" w:rsidRDefault="007E0F8E" w:rsidP="007E0F8E">
      <w:pPr>
        <w:spacing w:before="120" w:after="120" w:line="240" w:lineRule="auto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12777DF1" w14:textId="77777777" w:rsidR="007D2C34" w:rsidRPr="00741B3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741B3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741B31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741B31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E-usługi A2A, A2B, A2C "/>
      </w:tblPr>
      <w:tblGrid>
        <w:gridCol w:w="4219"/>
        <w:gridCol w:w="1418"/>
        <w:gridCol w:w="1417"/>
        <w:gridCol w:w="2580"/>
      </w:tblGrid>
      <w:tr w:rsidR="007D38BD" w:rsidRPr="002B50C0" w14:paraId="48095103" w14:textId="77777777" w:rsidTr="00330B3D">
        <w:trPr>
          <w:tblHeader/>
        </w:trPr>
        <w:tc>
          <w:tcPr>
            <w:tcW w:w="4219" w:type="dxa"/>
            <w:shd w:val="clear" w:color="auto" w:fill="D0CECE" w:themeFill="background2" w:themeFillShade="E6"/>
            <w:vAlign w:val="center"/>
          </w:tcPr>
          <w:p w14:paraId="0D273157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339C7F38" w14:textId="77777777" w:rsidR="00330B3D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 xml:space="preserve">ata </w:t>
            </w:r>
          </w:p>
          <w:p w14:paraId="15C94C0E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66777E37" w14:textId="77777777" w:rsidR="00D664BF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1131E89D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580" w:type="dxa"/>
            <w:shd w:val="clear" w:color="auto" w:fill="D0CECE" w:themeFill="background2" w:themeFillShade="E6"/>
            <w:vAlign w:val="center"/>
          </w:tcPr>
          <w:p w14:paraId="42B5805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02EFE" w:rsidRPr="002B50C0" w14:paraId="025558AE" w14:textId="77777777" w:rsidTr="00330B3D">
        <w:tc>
          <w:tcPr>
            <w:tcW w:w="4219" w:type="dxa"/>
          </w:tcPr>
          <w:p w14:paraId="2875BDE7" w14:textId="77777777" w:rsidR="00A7551F" w:rsidRPr="003858E1" w:rsidRDefault="00A7551F" w:rsidP="00802EFE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3858E1">
              <w:rPr>
                <w:rFonts w:ascii="Arial" w:eastAsia="MS MinNew Roman" w:hAnsi="Arial" w:cs="Arial"/>
                <w:bCs/>
                <w:sz w:val="18"/>
                <w:szCs w:val="18"/>
              </w:rPr>
              <w:t xml:space="preserve">1. A2C </w:t>
            </w:r>
          </w:p>
          <w:p w14:paraId="48030A47" w14:textId="77777777" w:rsidR="00A96BF3" w:rsidRPr="003858E1" w:rsidRDefault="00802EFE" w:rsidP="00C1106C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3858E1">
              <w:rPr>
                <w:rFonts w:ascii="Arial" w:eastAsia="MS MinNew Roman" w:hAnsi="Arial" w:cs="Arial"/>
                <w:bCs/>
                <w:sz w:val="18"/>
                <w:szCs w:val="18"/>
              </w:rPr>
              <w:t>Usługa udostępniania on-line obywatelom p</w:t>
            </w:r>
            <w:r w:rsidRPr="003858E1">
              <w:rPr>
                <w:rFonts w:ascii="Arial" w:eastAsia="MS MinNew Roman" w:hAnsi="Arial" w:cs="Arial"/>
                <w:bCs/>
                <w:sz w:val="18"/>
                <w:szCs w:val="18"/>
              </w:rPr>
              <w:t>u</w:t>
            </w:r>
            <w:r w:rsidRPr="003858E1">
              <w:rPr>
                <w:rFonts w:ascii="Arial" w:eastAsia="MS MinNew Roman" w:hAnsi="Arial" w:cs="Arial"/>
                <w:bCs/>
                <w:sz w:val="18"/>
                <w:szCs w:val="18"/>
              </w:rPr>
              <w:t xml:space="preserve">blicznych danych przedsiębiorców transportu drogowego </w:t>
            </w:r>
          </w:p>
          <w:p w14:paraId="37AE2AF2" w14:textId="77777777" w:rsidR="00802EFE" w:rsidRPr="00A7551F" w:rsidRDefault="00802EFE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</w:tcPr>
          <w:p w14:paraId="2FB267FF" w14:textId="2692BF6A" w:rsidR="00802EFE" w:rsidRPr="003858E1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="00F05929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417" w:type="dxa"/>
          </w:tcPr>
          <w:p w14:paraId="6A4C728F" w14:textId="1E3F2E81" w:rsidR="00802EFE" w:rsidRPr="003858E1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="00F05929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2580" w:type="dxa"/>
          </w:tcPr>
          <w:p w14:paraId="11D3B863" w14:textId="77777777" w:rsidR="00802EFE" w:rsidRPr="00141A92" w:rsidRDefault="00DB5A10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E3728">
              <w:rPr>
                <w:rFonts w:ascii="Arial" w:eastAsia="MS MinNew Roman" w:hAnsi="Arial" w:cs="Arial"/>
                <w:bCs/>
                <w:sz w:val="18"/>
                <w:szCs w:val="18"/>
              </w:rPr>
              <w:t>Zrealizowane</w:t>
            </w:r>
          </w:p>
        </w:tc>
      </w:tr>
      <w:tr w:rsidR="00802EFE" w:rsidRPr="002B50C0" w14:paraId="5A3B48F4" w14:textId="77777777" w:rsidTr="00330B3D">
        <w:tc>
          <w:tcPr>
            <w:tcW w:w="4219" w:type="dxa"/>
          </w:tcPr>
          <w:p w14:paraId="1F37ACDB" w14:textId="77777777" w:rsidR="00DE36AA" w:rsidRPr="00DE36AA" w:rsidRDefault="00DE36AA" w:rsidP="00DE36AA">
            <w:pPr>
              <w:rPr>
                <w:rFonts w:ascii="Arial" w:hAnsi="Arial" w:cs="Arial"/>
                <w:sz w:val="20"/>
                <w:szCs w:val="20"/>
              </w:rPr>
            </w:pPr>
            <w:r w:rsidRPr="00DE36AA">
              <w:rPr>
                <w:rFonts w:ascii="Arial" w:hAnsi="Arial" w:cs="Arial"/>
                <w:sz w:val="20"/>
                <w:szCs w:val="20"/>
              </w:rPr>
              <w:t>2. A2B/A2C</w:t>
            </w:r>
          </w:p>
          <w:p w14:paraId="35EF1664" w14:textId="77777777" w:rsidR="00A96BF3" w:rsidRDefault="00A96BF3" w:rsidP="00A96BF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96BF3">
              <w:rPr>
                <w:rFonts w:ascii="Arial" w:hAnsi="Arial" w:cs="Arial"/>
                <w:sz w:val="18"/>
                <w:szCs w:val="18"/>
                <w:lang w:eastAsia="pl-PL"/>
              </w:rPr>
              <w:t>Usługa udostępniania przedsiębiorcom transportu drogowego i zarządzającym transportem kompl</w:t>
            </w:r>
            <w:r w:rsidRPr="00A96BF3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96BF3">
              <w:rPr>
                <w:rFonts w:ascii="Arial" w:hAnsi="Arial" w:cs="Arial"/>
                <w:sz w:val="18"/>
                <w:szCs w:val="18"/>
                <w:lang w:eastAsia="pl-PL"/>
              </w:rPr>
              <w:t>tu danych zgromadzonych na ich  temat za p</w:t>
            </w:r>
            <w:r w:rsidRPr="00A96BF3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A96BF3">
              <w:rPr>
                <w:rFonts w:ascii="Arial" w:hAnsi="Arial" w:cs="Arial"/>
                <w:sz w:val="18"/>
                <w:szCs w:val="18"/>
                <w:lang w:eastAsia="pl-PL"/>
              </w:rPr>
              <w:t xml:space="preserve">średnictwem platformy </w:t>
            </w:r>
            <w:proofErr w:type="spellStart"/>
            <w:r w:rsidRPr="00A96BF3">
              <w:rPr>
                <w:rFonts w:ascii="Arial" w:hAnsi="Arial" w:cs="Arial"/>
                <w:sz w:val="18"/>
                <w:szCs w:val="18"/>
                <w:lang w:eastAsia="pl-PL"/>
              </w:rPr>
              <w:t>ePUAP</w:t>
            </w:r>
            <w:proofErr w:type="spellEnd"/>
            <w:r w:rsidRPr="00A96BF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przy pomocy d</w:t>
            </w:r>
            <w:r w:rsidRPr="00A96BF3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A96BF3">
              <w:rPr>
                <w:rFonts w:ascii="Arial" w:hAnsi="Arial" w:cs="Arial"/>
                <w:sz w:val="18"/>
                <w:szCs w:val="18"/>
                <w:lang w:eastAsia="pl-PL"/>
              </w:rPr>
              <w:t>dykowanego formularza.</w:t>
            </w:r>
          </w:p>
          <w:p w14:paraId="303ADA16" w14:textId="77777777" w:rsidR="00802EFE" w:rsidRPr="00A96BF3" w:rsidRDefault="00802EFE" w:rsidP="00A96BF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</w:tcPr>
          <w:p w14:paraId="5CCD5D13" w14:textId="0CBBB51D" w:rsidR="00802EFE" w:rsidRPr="003858E1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="00F05929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417" w:type="dxa"/>
          </w:tcPr>
          <w:p w14:paraId="4D788EFF" w14:textId="602A7238" w:rsidR="00802EFE" w:rsidRPr="003858E1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="00F05929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2580" w:type="dxa"/>
          </w:tcPr>
          <w:p w14:paraId="2512B876" w14:textId="77777777" w:rsidR="00802EFE" w:rsidRPr="00A96BF3" w:rsidRDefault="00DB5A10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1FE">
              <w:rPr>
                <w:rFonts w:ascii="Arial" w:eastAsia="MS MinNew Roman" w:hAnsi="Arial" w:cs="Arial"/>
                <w:bCs/>
                <w:sz w:val="18"/>
                <w:szCs w:val="18"/>
              </w:rPr>
              <w:t>Zrealizowane</w:t>
            </w:r>
          </w:p>
        </w:tc>
      </w:tr>
      <w:tr w:rsidR="00802EFE" w:rsidRPr="002B50C0" w14:paraId="78BDD6A0" w14:textId="77777777" w:rsidTr="00330B3D">
        <w:tc>
          <w:tcPr>
            <w:tcW w:w="4219" w:type="dxa"/>
          </w:tcPr>
          <w:p w14:paraId="2F6A9A6C" w14:textId="77777777" w:rsidR="00802EFE" w:rsidRDefault="00A96BF3" w:rsidP="00C1106C">
            <w:pPr>
              <w:rPr>
                <w:rFonts w:cs="Arial"/>
                <w:sz w:val="20"/>
              </w:rPr>
            </w:pPr>
            <w:r w:rsidRPr="00A96BF3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Pr="00D444D0">
              <w:rPr>
                <w:rFonts w:cs="Arial"/>
                <w:sz w:val="20"/>
              </w:rPr>
              <w:t>A2A</w:t>
            </w:r>
          </w:p>
          <w:p w14:paraId="27B2FCA6" w14:textId="77777777" w:rsidR="00A96BF3" w:rsidRPr="00A96BF3" w:rsidRDefault="00A96BF3" w:rsidP="00A96BF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96BF3">
              <w:rPr>
                <w:rFonts w:ascii="Arial" w:hAnsi="Arial" w:cs="Arial"/>
                <w:sz w:val="18"/>
                <w:szCs w:val="18"/>
                <w:lang w:eastAsia="pl-PL"/>
              </w:rPr>
              <w:t>Usługa sieciowa dla urzędów organów terytoria</w:t>
            </w:r>
            <w:r w:rsidRPr="00A96BF3">
              <w:rPr>
                <w:rFonts w:ascii="Arial" w:hAnsi="Arial" w:cs="Arial"/>
                <w:sz w:val="18"/>
                <w:szCs w:val="18"/>
                <w:lang w:eastAsia="pl-PL"/>
              </w:rPr>
              <w:t>l</w:t>
            </w:r>
            <w:r w:rsidRPr="00A96BF3">
              <w:rPr>
                <w:rFonts w:ascii="Arial" w:hAnsi="Arial" w:cs="Arial"/>
                <w:sz w:val="18"/>
                <w:szCs w:val="18"/>
                <w:lang w:eastAsia="pl-PL"/>
              </w:rPr>
              <w:t>nych (starostowie i prezydenci miast na prawach powiatu) w zakresie wymiany danych rejestrow</w:t>
            </w:r>
            <w:r w:rsidRPr="00A96BF3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A96BF3">
              <w:rPr>
                <w:rFonts w:ascii="Arial" w:hAnsi="Arial" w:cs="Arial"/>
                <w:sz w:val="18"/>
                <w:szCs w:val="18"/>
                <w:lang w:eastAsia="pl-PL"/>
              </w:rPr>
              <w:t>nych w KREPTD.</w:t>
            </w:r>
          </w:p>
          <w:p w14:paraId="189336DC" w14:textId="77777777" w:rsidR="00A96BF3" w:rsidRPr="00141A92" w:rsidRDefault="00A96BF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418" w:type="dxa"/>
          </w:tcPr>
          <w:p w14:paraId="62AC657E" w14:textId="58F4292E" w:rsidR="00802EFE" w:rsidRPr="001B6667" w:rsidRDefault="00D93270" w:rsidP="00D93270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</w:t>
            </w:r>
            <w:r w:rsidR="00F05929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417" w:type="dxa"/>
          </w:tcPr>
          <w:p w14:paraId="0ABE8F3C" w14:textId="30B74E02" w:rsidR="00802EFE" w:rsidRPr="001B6667" w:rsidRDefault="00D93270" w:rsidP="00D93270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</w:t>
            </w:r>
            <w:r w:rsidR="001872B5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2580" w:type="dxa"/>
          </w:tcPr>
          <w:p w14:paraId="4B8998F5" w14:textId="77777777" w:rsidR="00802EFE" w:rsidRPr="00C901FE" w:rsidRDefault="00DB5A10" w:rsidP="00C1106C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C901FE">
              <w:rPr>
                <w:rFonts w:ascii="Arial" w:eastAsia="MS MinNew Roman" w:hAnsi="Arial" w:cs="Arial"/>
                <w:bCs/>
                <w:sz w:val="18"/>
                <w:szCs w:val="18"/>
              </w:rPr>
              <w:t>Zrealizowane</w:t>
            </w:r>
          </w:p>
        </w:tc>
      </w:tr>
      <w:tr w:rsidR="00802EFE" w:rsidRPr="002B50C0" w14:paraId="48D668A0" w14:textId="77777777" w:rsidTr="00330B3D">
        <w:tc>
          <w:tcPr>
            <w:tcW w:w="4219" w:type="dxa"/>
          </w:tcPr>
          <w:p w14:paraId="25DFC059" w14:textId="77777777" w:rsidR="00802EFE" w:rsidRDefault="008D5070" w:rsidP="00C1106C">
            <w:pPr>
              <w:rPr>
                <w:rFonts w:cs="Arial"/>
                <w:sz w:val="20"/>
              </w:rPr>
            </w:pPr>
            <w:r w:rsidRPr="008D5070">
              <w:rPr>
                <w:rFonts w:ascii="Arial" w:hAnsi="Arial" w:cs="Arial"/>
                <w:sz w:val="18"/>
                <w:szCs w:val="20"/>
              </w:rPr>
              <w:t xml:space="preserve">4. </w:t>
            </w:r>
            <w:r w:rsidRPr="00D444D0">
              <w:rPr>
                <w:rFonts w:cs="Arial"/>
                <w:sz w:val="20"/>
              </w:rPr>
              <w:t>A2A</w:t>
            </w:r>
          </w:p>
          <w:p w14:paraId="13E2D281" w14:textId="77777777" w:rsidR="008D5070" w:rsidRPr="008D5070" w:rsidRDefault="008D5070" w:rsidP="008D50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5070">
              <w:rPr>
                <w:rFonts w:ascii="Arial" w:hAnsi="Arial" w:cs="Arial"/>
                <w:sz w:val="18"/>
                <w:szCs w:val="18"/>
                <w:lang w:eastAsia="pl-PL"/>
              </w:rPr>
              <w:t>Usługa sieciowa dla organów kontrolnych w z</w:t>
            </w:r>
            <w:r w:rsidRPr="008D5070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8D5070">
              <w:rPr>
                <w:rFonts w:ascii="Arial" w:hAnsi="Arial" w:cs="Arial"/>
                <w:sz w:val="18"/>
                <w:szCs w:val="18"/>
                <w:lang w:eastAsia="pl-PL"/>
              </w:rPr>
              <w:t>kresie wymiany danych rejestrowanych w KREPTD.</w:t>
            </w:r>
          </w:p>
          <w:p w14:paraId="7FB24CDE" w14:textId="77777777" w:rsidR="008D5070" w:rsidRPr="00141A92" w:rsidRDefault="008D5070" w:rsidP="008D507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418" w:type="dxa"/>
          </w:tcPr>
          <w:p w14:paraId="763BCEB7" w14:textId="413F1B24" w:rsidR="00802EFE" w:rsidRPr="001B6667" w:rsidRDefault="00D93270" w:rsidP="00D93270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</w:t>
            </w:r>
            <w:r w:rsidR="00F05929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417" w:type="dxa"/>
          </w:tcPr>
          <w:p w14:paraId="6F763C3D" w14:textId="2CB5A246" w:rsidR="00802EFE" w:rsidRPr="001B6667" w:rsidRDefault="00D93270" w:rsidP="00D93270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</w:t>
            </w:r>
            <w:r w:rsidR="001872B5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2580" w:type="dxa"/>
          </w:tcPr>
          <w:p w14:paraId="25F1D072" w14:textId="77777777" w:rsidR="00802EFE" w:rsidRPr="00C901FE" w:rsidRDefault="00DB5A10" w:rsidP="00C1106C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C901FE">
              <w:rPr>
                <w:rFonts w:ascii="Arial" w:eastAsia="MS MinNew Roman" w:hAnsi="Arial" w:cs="Arial"/>
                <w:bCs/>
                <w:sz w:val="18"/>
                <w:szCs w:val="18"/>
              </w:rPr>
              <w:t>Zrealizowane</w:t>
            </w:r>
          </w:p>
        </w:tc>
      </w:tr>
      <w:tr w:rsidR="00D36F3D" w:rsidRPr="002B50C0" w14:paraId="0FED7C63" w14:textId="77777777" w:rsidTr="00330B3D">
        <w:tc>
          <w:tcPr>
            <w:tcW w:w="4219" w:type="dxa"/>
          </w:tcPr>
          <w:p w14:paraId="64789957" w14:textId="77777777" w:rsidR="00D36F3D" w:rsidRDefault="00D36F3D" w:rsidP="00D36F3D">
            <w:pPr>
              <w:rPr>
                <w:rFonts w:cs="Arial"/>
                <w:sz w:val="20"/>
              </w:rPr>
            </w:pPr>
            <w:r w:rsidRPr="00001931">
              <w:rPr>
                <w:rFonts w:ascii="Arial" w:hAnsi="Arial" w:cs="Arial"/>
                <w:sz w:val="18"/>
                <w:szCs w:val="20"/>
              </w:rPr>
              <w:t xml:space="preserve">5. </w:t>
            </w:r>
            <w:r w:rsidRPr="00D444D0">
              <w:rPr>
                <w:rFonts w:cs="Arial"/>
                <w:sz w:val="20"/>
              </w:rPr>
              <w:t>A2A</w:t>
            </w:r>
          </w:p>
          <w:p w14:paraId="019F88EF" w14:textId="77777777" w:rsidR="00D36F3D" w:rsidRPr="00001931" w:rsidRDefault="00D36F3D" w:rsidP="00D36F3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01931">
              <w:rPr>
                <w:rFonts w:ascii="Arial" w:hAnsi="Arial" w:cs="Arial"/>
                <w:sz w:val="18"/>
                <w:szCs w:val="18"/>
                <w:lang w:eastAsia="pl-PL"/>
              </w:rPr>
              <w:t>Usługi sieciowe komunikacji z systemami Ope</w:t>
            </w:r>
            <w:r w:rsidRPr="00001931"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001931">
              <w:rPr>
                <w:rFonts w:ascii="Arial" w:hAnsi="Arial" w:cs="Arial"/>
                <w:sz w:val="18"/>
                <w:szCs w:val="18"/>
                <w:lang w:eastAsia="pl-PL"/>
              </w:rPr>
              <w:t>BTM/</w:t>
            </w:r>
            <w:proofErr w:type="spellStart"/>
            <w:r w:rsidRPr="00001931">
              <w:rPr>
                <w:rFonts w:ascii="Arial" w:hAnsi="Arial" w:cs="Arial"/>
                <w:sz w:val="18"/>
                <w:szCs w:val="18"/>
                <w:lang w:eastAsia="pl-PL"/>
              </w:rPr>
              <w:t>Transbit</w:t>
            </w:r>
            <w:proofErr w:type="spellEnd"/>
            <w:r w:rsidRPr="0000193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6054E2A2" w14:textId="77777777" w:rsidR="00D36F3D" w:rsidRPr="00141A92" w:rsidRDefault="00D36F3D" w:rsidP="00D36F3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01931">
              <w:rPr>
                <w:rFonts w:ascii="Arial" w:hAnsi="Arial" w:cs="Arial"/>
                <w:sz w:val="18"/>
                <w:szCs w:val="18"/>
                <w:lang w:eastAsia="pl-PL"/>
              </w:rPr>
              <w:t xml:space="preserve">i ST CEN. </w:t>
            </w:r>
          </w:p>
        </w:tc>
        <w:tc>
          <w:tcPr>
            <w:tcW w:w="1418" w:type="dxa"/>
          </w:tcPr>
          <w:p w14:paraId="33874854" w14:textId="177CBAAD" w:rsidR="00D36F3D" w:rsidRPr="001B6667" w:rsidRDefault="00D93270" w:rsidP="00D93270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</w:t>
            </w:r>
            <w:r w:rsidR="00F05929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417" w:type="dxa"/>
          </w:tcPr>
          <w:p w14:paraId="67EE9DE6" w14:textId="77777777" w:rsidR="00D36F3D" w:rsidRPr="001B6667" w:rsidRDefault="00D36F3D" w:rsidP="00D36F3D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580" w:type="dxa"/>
          </w:tcPr>
          <w:p w14:paraId="482C6329" w14:textId="77777777" w:rsidR="00D36F3D" w:rsidRPr="00C901FE" w:rsidRDefault="00DB5A10" w:rsidP="007C26E1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C901FE">
              <w:rPr>
                <w:rFonts w:ascii="Arial" w:eastAsia="MS MinNew Roman" w:hAnsi="Arial" w:cs="Arial"/>
                <w:bCs/>
                <w:sz w:val="18"/>
                <w:szCs w:val="18"/>
              </w:rPr>
              <w:t>Planowane do realizacji</w:t>
            </w:r>
          </w:p>
          <w:p w14:paraId="69E4F73B" w14:textId="77777777" w:rsidR="007C26E1" w:rsidRPr="00C901FE" w:rsidRDefault="007C26E1" w:rsidP="007C26E1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</w:p>
        </w:tc>
      </w:tr>
      <w:tr w:rsidR="00D36F3D" w:rsidRPr="002B50C0" w14:paraId="08CC9C1C" w14:textId="77777777" w:rsidTr="00330B3D">
        <w:tc>
          <w:tcPr>
            <w:tcW w:w="4219" w:type="dxa"/>
          </w:tcPr>
          <w:p w14:paraId="24C98F4C" w14:textId="77777777" w:rsidR="00D36F3D" w:rsidRDefault="00D36F3D" w:rsidP="00D36F3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6. </w:t>
            </w:r>
            <w:r w:rsidRPr="00D444D0">
              <w:rPr>
                <w:rFonts w:cs="Arial"/>
                <w:sz w:val="20"/>
              </w:rPr>
              <w:t>A2A</w:t>
            </w:r>
          </w:p>
          <w:p w14:paraId="638B2C53" w14:textId="77777777" w:rsidR="00F23A7E" w:rsidRPr="00141A92" w:rsidRDefault="00F23A7E" w:rsidP="00F23A7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23A7E">
              <w:rPr>
                <w:rFonts w:ascii="Arial" w:hAnsi="Arial" w:cs="Arial"/>
                <w:sz w:val="18"/>
                <w:szCs w:val="18"/>
                <w:lang w:eastAsia="pl-PL"/>
              </w:rPr>
              <w:t>Usługa sieciowa aplikacji raportowej.</w:t>
            </w:r>
            <w:r w:rsidR="00F53386" w:rsidRPr="00F5338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6D30648F" w14:textId="3927FA9F" w:rsidR="00D36F3D" w:rsidRPr="001B6667" w:rsidRDefault="00D93270" w:rsidP="00D93270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</w:t>
            </w:r>
            <w:r w:rsidR="00F05929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</w:t>
            </w:r>
            <w:r w:rsidR="005268ED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7" w:type="dxa"/>
          </w:tcPr>
          <w:p w14:paraId="748EBE2D" w14:textId="4F299C91" w:rsidR="00D36F3D" w:rsidRPr="001B6667" w:rsidRDefault="00D93270" w:rsidP="00D93270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</w:t>
            </w:r>
            <w:r w:rsidR="00DB5A10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</w:t>
            </w:r>
            <w:r w:rsidR="00DB5A10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580" w:type="dxa"/>
          </w:tcPr>
          <w:p w14:paraId="2322CAD9" w14:textId="77777777" w:rsidR="00D36F3D" w:rsidRPr="00C901FE" w:rsidRDefault="00DB5A10" w:rsidP="00F53386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C901FE">
              <w:rPr>
                <w:rFonts w:ascii="Arial" w:eastAsia="MS MinNew Roman" w:hAnsi="Arial" w:cs="Arial"/>
                <w:bCs/>
                <w:sz w:val="18"/>
                <w:szCs w:val="18"/>
              </w:rPr>
              <w:t>Zrealizowane</w:t>
            </w:r>
          </w:p>
        </w:tc>
      </w:tr>
    </w:tbl>
    <w:p w14:paraId="2C8D9745" w14:textId="77777777" w:rsidR="00D664BF" w:rsidRPr="007E0F8E" w:rsidRDefault="00D664BF" w:rsidP="007E0F8E">
      <w:pPr>
        <w:spacing w:before="120" w:after="120" w:line="240" w:lineRule="auto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4EF0F547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741B31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741B31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741B31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CFE7C03" w14:textId="77777777" w:rsidR="005F1A19" w:rsidRPr="003858E1" w:rsidRDefault="005F1A19" w:rsidP="003858E1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093"/>
        <w:gridCol w:w="1701"/>
        <w:gridCol w:w="1701"/>
        <w:gridCol w:w="4139"/>
      </w:tblGrid>
      <w:tr w:rsidR="00C6751B" w:rsidRPr="002B50C0" w14:paraId="1819E334" w14:textId="77777777" w:rsidTr="00D664BF">
        <w:trPr>
          <w:tblHeader/>
        </w:trPr>
        <w:tc>
          <w:tcPr>
            <w:tcW w:w="2093" w:type="dxa"/>
            <w:shd w:val="clear" w:color="auto" w:fill="D0CECE" w:themeFill="background2" w:themeFillShade="E6"/>
            <w:vAlign w:val="center"/>
          </w:tcPr>
          <w:p w14:paraId="19E8430D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E6119E4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E2B4DA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9" w:type="dxa"/>
            <w:shd w:val="clear" w:color="auto" w:fill="D0CECE" w:themeFill="background2" w:themeFillShade="E6"/>
            <w:vAlign w:val="center"/>
          </w:tcPr>
          <w:p w14:paraId="0E4F6D1E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87C8E" w:rsidRPr="002B50C0" w14:paraId="28DED921" w14:textId="77777777" w:rsidTr="00D664BF">
        <w:tc>
          <w:tcPr>
            <w:tcW w:w="2093" w:type="dxa"/>
          </w:tcPr>
          <w:p w14:paraId="342E0A6C" w14:textId="77777777" w:rsidR="00987C8E" w:rsidRPr="00987C8E" w:rsidRDefault="0078792C" w:rsidP="00341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</w:tcPr>
          <w:p w14:paraId="6552A47A" w14:textId="77777777" w:rsidR="00987C8E" w:rsidRPr="001B6667" w:rsidRDefault="00987C8E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701" w:type="dxa"/>
          </w:tcPr>
          <w:p w14:paraId="2E7CD4F5" w14:textId="77777777" w:rsidR="00987C8E" w:rsidRPr="001B6667" w:rsidRDefault="00987C8E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39" w:type="dxa"/>
          </w:tcPr>
          <w:p w14:paraId="06027F6B" w14:textId="77777777" w:rsidR="00987C8E" w:rsidRPr="00987C8E" w:rsidRDefault="00987C8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083C95BE" w14:textId="77777777" w:rsidR="00D664BF" w:rsidRPr="007E0F8E" w:rsidRDefault="00D664BF" w:rsidP="007E0F8E">
      <w:pPr>
        <w:spacing w:before="120" w:after="120" w:line="240" w:lineRule="auto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174949D5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Produkty </w:t>
      </w:r>
      <w:r w:rsidRPr="00741B31">
        <w:rPr>
          <w:rStyle w:val="Nagwek2Znak"/>
          <w:rFonts w:ascii="Arial" w:hAnsi="Arial" w:cs="Arial"/>
          <w:b/>
          <w:color w:val="auto"/>
          <w:sz w:val="24"/>
          <w:szCs w:val="24"/>
        </w:rPr>
        <w:t>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71A21F82" w14:textId="77777777" w:rsidR="005F1A19" w:rsidRPr="003858E1" w:rsidRDefault="005F1A19" w:rsidP="003858E1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093"/>
        <w:gridCol w:w="1276"/>
        <w:gridCol w:w="1417"/>
        <w:gridCol w:w="4848"/>
      </w:tblGrid>
      <w:tr w:rsidR="004C1D48" w:rsidRPr="002B50C0" w14:paraId="472A3FE0" w14:textId="77777777" w:rsidTr="00330B3D">
        <w:trPr>
          <w:tblHeader/>
        </w:trPr>
        <w:tc>
          <w:tcPr>
            <w:tcW w:w="2093" w:type="dxa"/>
            <w:shd w:val="clear" w:color="auto" w:fill="D0CECE" w:themeFill="background2" w:themeFillShade="E6"/>
          </w:tcPr>
          <w:p w14:paraId="739FA1B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4E0C652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4C91DB31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848" w:type="dxa"/>
            <w:shd w:val="clear" w:color="auto" w:fill="D0CECE" w:themeFill="background2" w:themeFillShade="E6"/>
          </w:tcPr>
          <w:p w14:paraId="1292C5F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nych projektów </w:t>
            </w:r>
          </w:p>
          <w:p w14:paraId="23C13C12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D0BF5" w:rsidRPr="002B50C0" w14:paraId="4E3AD12F" w14:textId="77777777" w:rsidTr="00330B3D">
        <w:tc>
          <w:tcPr>
            <w:tcW w:w="2093" w:type="dxa"/>
          </w:tcPr>
          <w:p w14:paraId="3AE15D33" w14:textId="77777777" w:rsidR="00BD0BF5" w:rsidRPr="00BD0BF5" w:rsidRDefault="00BD0BF5" w:rsidP="006737F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D0BF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Krajow</w:t>
            </w:r>
            <w:r w:rsidR="006737F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y</w:t>
            </w:r>
            <w:r w:rsidRPr="00BD0BF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Rejestr Ele</w:t>
            </w:r>
            <w:r w:rsidRPr="00BD0BF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k</w:t>
            </w:r>
            <w:r w:rsidRPr="00BD0BF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troniczn</w:t>
            </w:r>
            <w:r w:rsidR="00725FF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y</w:t>
            </w:r>
            <w:r w:rsidRPr="00BD0BF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Przedsiębio</w:t>
            </w:r>
            <w:r w:rsidRPr="00BD0BF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r</w:t>
            </w:r>
            <w:r w:rsidRPr="00BD0BF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ców Transportu Dr</w:t>
            </w:r>
            <w:r w:rsidRPr="00BD0BF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</w:t>
            </w:r>
            <w:r w:rsidRPr="00BD0BF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gowego</w:t>
            </w:r>
            <w:r w:rsidR="002241F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– wersja doc</w:t>
            </w:r>
            <w:r w:rsidR="002241F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e</w:t>
            </w:r>
            <w:r w:rsidR="002241FB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lowa.</w:t>
            </w:r>
          </w:p>
        </w:tc>
        <w:tc>
          <w:tcPr>
            <w:tcW w:w="1276" w:type="dxa"/>
          </w:tcPr>
          <w:p w14:paraId="72C14BC9" w14:textId="062B1B2B" w:rsidR="00BD0BF5" w:rsidRPr="003858E1" w:rsidRDefault="00D93270" w:rsidP="00D9327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</w:t>
            </w:r>
            <w:r w:rsidR="00222D0F" w:rsidRPr="003858E1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  <w:r w:rsidR="006518B5">
              <w:rPr>
                <w:rFonts w:ascii="Arial" w:hAnsi="Arial" w:cs="Arial"/>
                <w:sz w:val="18"/>
                <w:szCs w:val="18"/>
                <w:lang w:eastAsia="pl-PL"/>
              </w:rPr>
              <w:t>19</w:t>
            </w:r>
            <w:r w:rsidR="0021403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417" w:type="dxa"/>
          </w:tcPr>
          <w:p w14:paraId="7C854B30" w14:textId="6078AF15" w:rsidR="00BD0BF5" w:rsidRPr="003858E1" w:rsidRDefault="00BD0BF5" w:rsidP="00E74F6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848" w:type="dxa"/>
          </w:tcPr>
          <w:p w14:paraId="20A2634E" w14:textId="77777777" w:rsidR="00BD0BF5" w:rsidRPr="003858E1" w:rsidRDefault="009941E5" w:rsidP="00330B3D">
            <w:pPr>
              <w:pStyle w:val="Akapitzlist"/>
              <w:numPr>
                <w:ilvl w:val="0"/>
                <w:numId w:val="22"/>
              </w:numPr>
              <w:ind w:left="268" w:hanging="2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ePUAP2: Komplementarno</w:t>
            </w:r>
            <w:r w:rsidRPr="003858E1">
              <w:rPr>
                <w:rFonts w:ascii="Arial" w:hAnsi="Arial" w:cs="Arial" w:hint="eastAsia"/>
                <w:bCs/>
                <w:sz w:val="18"/>
                <w:szCs w:val="18"/>
                <w:lang w:eastAsia="pl-PL"/>
              </w:rPr>
              <w:t>ść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projektu KREPTD z projektem ePUAP2 wyst</w:t>
            </w:r>
            <w:r w:rsidRPr="003858E1">
              <w:rPr>
                <w:rFonts w:ascii="Arial" w:hAnsi="Arial" w:cs="Arial" w:hint="eastAsia"/>
                <w:bCs/>
                <w:sz w:val="18"/>
                <w:szCs w:val="18"/>
                <w:lang w:eastAsia="pl-PL"/>
              </w:rPr>
              <w:t>ę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puje w zakresie wykorzyst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a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nia</w:t>
            </w:r>
            <w:r w:rsidR="0079345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mechanizm</w:t>
            </w:r>
            <w:r w:rsidRPr="003858E1">
              <w:rPr>
                <w:rFonts w:ascii="Arial" w:hAnsi="Arial" w:cs="Arial" w:hint="eastAsia"/>
                <w:bCs/>
                <w:sz w:val="18"/>
                <w:szCs w:val="18"/>
                <w:lang w:eastAsia="pl-PL"/>
              </w:rPr>
              <w:t>ó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 uwierzytelniania Profilu Zaufanego oraz formularzy elektronicznych.</w:t>
            </w:r>
          </w:p>
          <w:p w14:paraId="10C86C59" w14:textId="77777777" w:rsidR="009941E5" w:rsidRPr="003858E1" w:rsidRDefault="009941E5" w:rsidP="00330B3D">
            <w:pPr>
              <w:pStyle w:val="Akapitzlist"/>
              <w:numPr>
                <w:ilvl w:val="0"/>
                <w:numId w:val="22"/>
              </w:numPr>
              <w:ind w:left="268" w:hanging="234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Centralna Ewidencja i Informacja o Działalności G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spodarczej: Komplementarność projektu KREPTD z projektem Centralna Ewidencja i Informacja o Działa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l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ności</w:t>
            </w:r>
            <w:r w:rsidR="0079345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G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ospodarczej występuje w zakresie wykorz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y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stania danych zgromadzonych w CEIDG do</w:t>
            </w:r>
            <w:r w:rsidR="0079345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weryfikacji podmiotów zgłoszonych do KREPTD.</w:t>
            </w:r>
          </w:p>
          <w:p w14:paraId="73F150F8" w14:textId="77777777" w:rsidR="009941E5" w:rsidRPr="003858E1" w:rsidRDefault="009941E5" w:rsidP="00330B3D">
            <w:pPr>
              <w:pStyle w:val="Akapitzlist"/>
              <w:numPr>
                <w:ilvl w:val="0"/>
                <w:numId w:val="22"/>
              </w:numPr>
              <w:ind w:left="268" w:hanging="234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System Informacyjny Statystyki Publicznej (SISP): Komplementarność projektu KREPTD z projektem System Informacyjny Statystyki Publicznej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</w:r>
            <w:r w:rsidR="0079345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ystępuje w zakresie wykorzystania danych zgrom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a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dzonych w rejestrze REGON do weryfikacji</w:t>
            </w:r>
            <w:r w:rsidR="0079345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podmiotów zgłoszonych do KREPTD.</w:t>
            </w:r>
          </w:p>
          <w:p w14:paraId="0BBC349B" w14:textId="77777777" w:rsidR="009941E5" w:rsidRPr="003858E1" w:rsidRDefault="009941E5" w:rsidP="00330B3D">
            <w:pPr>
              <w:pStyle w:val="Akapitzlist"/>
              <w:numPr>
                <w:ilvl w:val="0"/>
                <w:numId w:val="22"/>
              </w:numPr>
              <w:ind w:left="268" w:hanging="2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System Informacyjny Statystyki Publicznej 2 (SISP2): Komplementarność projektu KREPTD z projektem System Informacyjny Statystyki Publicznej 2</w:t>
            </w:r>
            <w:r w:rsidR="0079345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występuje w zakresie wykorzystania danych zgromadzonych w rejestrze REGON do weryfikacji</w:t>
            </w:r>
            <w:r w:rsidR="00793450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podmiotów zgłosz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nych do KREPTD. Projekt SISP 2 stanowi kontynuację projektu SISP 1 (rozbudowa systemu, modernizacja i udostępnienie dodatkowych danych).</w:t>
            </w:r>
          </w:p>
        </w:tc>
      </w:tr>
    </w:tbl>
    <w:p w14:paraId="4177DEBA" w14:textId="77777777" w:rsidR="00F32EFC" w:rsidRPr="003858E1" w:rsidRDefault="00F32EFC" w:rsidP="007E0F8E">
      <w:pPr>
        <w:spacing w:before="120" w:after="120" w:line="240" w:lineRule="auto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EA85991" w14:textId="77777777" w:rsidR="00F32EFC" w:rsidRPr="003858E1" w:rsidRDefault="00BB059E" w:rsidP="00F32EFC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741B31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741B31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741B31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741B31">
        <w:rPr>
          <w:rFonts w:ascii="Arial" w:hAnsi="Arial" w:cs="Arial"/>
          <w:color w:val="0070C0"/>
        </w:rPr>
        <w:t xml:space="preserve"> </w:t>
      </w:r>
      <w:r w:rsidR="00B41415" w:rsidRPr="00741B31">
        <w:rPr>
          <w:rFonts w:ascii="Arial" w:hAnsi="Arial" w:cs="Arial"/>
          <w:color w:val="0070C0"/>
        </w:rPr>
        <w:t xml:space="preserve"> </w:t>
      </w:r>
    </w:p>
    <w:p w14:paraId="0B80DAE8" w14:textId="77777777" w:rsidR="00330B3D" w:rsidRDefault="00330B3D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p w14:paraId="695AB7D7" w14:textId="77777777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741B31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11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515"/>
        <w:gridCol w:w="1134"/>
        <w:gridCol w:w="1276"/>
        <w:gridCol w:w="3686"/>
      </w:tblGrid>
      <w:tr w:rsidR="00322614" w:rsidRPr="002D1D09" w14:paraId="49EAB804" w14:textId="77777777" w:rsidTr="00F3389F">
        <w:trPr>
          <w:tblHeader/>
        </w:trPr>
        <w:tc>
          <w:tcPr>
            <w:tcW w:w="3515" w:type="dxa"/>
            <w:shd w:val="clear" w:color="auto" w:fill="D0CECE" w:themeFill="background2" w:themeFillShade="E6"/>
            <w:vAlign w:val="center"/>
          </w:tcPr>
          <w:p w14:paraId="584BB0D5" w14:textId="77777777" w:rsidR="00322614" w:rsidRPr="00741B3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41B31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6ACBD3A3" w14:textId="77777777" w:rsidR="00322614" w:rsidRPr="00741B3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41B31">
              <w:rPr>
                <w:rFonts w:ascii="Arial" w:hAnsi="Arial" w:cs="Arial"/>
                <w:b/>
                <w:sz w:val="20"/>
                <w:szCs w:val="20"/>
              </w:rPr>
              <w:t>Siła o</w:t>
            </w:r>
            <w:r w:rsidRPr="00741B31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741B31">
              <w:rPr>
                <w:rFonts w:ascii="Arial" w:hAnsi="Arial" w:cs="Arial"/>
                <w:b/>
                <w:sz w:val="20"/>
                <w:szCs w:val="20"/>
              </w:rPr>
              <w:t>dział</w:t>
            </w:r>
            <w:r w:rsidRPr="00741B31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741B31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8830283" w14:textId="77777777" w:rsidR="00322614" w:rsidRPr="00741B3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41B31">
              <w:rPr>
                <w:rFonts w:ascii="Arial" w:hAnsi="Arial" w:cs="Arial"/>
                <w:b/>
                <w:sz w:val="20"/>
                <w:szCs w:val="20"/>
              </w:rPr>
              <w:t>Prawd</w:t>
            </w:r>
            <w:r w:rsidRPr="00741B31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741B31">
              <w:rPr>
                <w:rFonts w:ascii="Arial" w:hAnsi="Arial" w:cs="Arial"/>
                <w:b/>
                <w:sz w:val="20"/>
                <w:szCs w:val="20"/>
              </w:rPr>
              <w:t>podobie</w:t>
            </w:r>
            <w:r w:rsidRPr="00741B31">
              <w:rPr>
                <w:rFonts w:ascii="Arial" w:hAnsi="Arial" w:cs="Arial"/>
                <w:b/>
                <w:sz w:val="20"/>
                <w:szCs w:val="20"/>
              </w:rPr>
              <w:t>ń</w:t>
            </w:r>
            <w:r w:rsidRPr="00741B31">
              <w:rPr>
                <w:rFonts w:ascii="Arial" w:hAnsi="Arial" w:cs="Arial"/>
                <w:b/>
                <w:sz w:val="20"/>
                <w:szCs w:val="20"/>
              </w:rPr>
              <w:t>stwo w</w:t>
            </w:r>
            <w:r w:rsidRPr="00741B31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741B31">
              <w:rPr>
                <w:rFonts w:ascii="Arial" w:hAnsi="Arial" w:cs="Arial"/>
                <w:b/>
                <w:sz w:val="20"/>
                <w:szCs w:val="20"/>
              </w:rPr>
              <w:t>stąpienia ryzyka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45041D74" w14:textId="77777777" w:rsidR="00322614" w:rsidRPr="00741B3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41B31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882620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741B31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</w:tbl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515"/>
        <w:gridCol w:w="1134"/>
        <w:gridCol w:w="1276"/>
        <w:gridCol w:w="3686"/>
      </w:tblGrid>
      <w:tr w:rsidR="003B26CF" w:rsidRPr="00741B31" w14:paraId="53E3EF4C" w14:textId="77777777" w:rsidTr="00F3389F">
        <w:trPr>
          <w:trHeight w:val="724"/>
        </w:trPr>
        <w:tc>
          <w:tcPr>
            <w:tcW w:w="3515" w:type="dxa"/>
            <w:shd w:val="clear" w:color="auto" w:fill="auto"/>
          </w:tcPr>
          <w:p w14:paraId="4CA2593A" w14:textId="77777777" w:rsidR="003B26CF" w:rsidRPr="00741B31" w:rsidRDefault="00195C72" w:rsidP="00F32E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Fluktuacja kluczowych osób zaangaż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wanych</w:t>
            </w:r>
            <w:r w:rsidR="003B26CF" w:rsidRPr="003858E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 projekt </w:t>
            </w:r>
            <w:r w:rsidR="003B26CF" w:rsidRPr="003858E1">
              <w:rPr>
                <w:rFonts w:ascii="Arial" w:hAnsi="Arial" w:cs="Arial"/>
                <w:sz w:val="18"/>
                <w:szCs w:val="18"/>
                <w:lang w:eastAsia="pl-PL"/>
              </w:rPr>
              <w:t>posiadających szcz</w:t>
            </w:r>
            <w:r w:rsidR="003B26CF" w:rsidRPr="003858E1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="003B26CF" w:rsidRPr="003858E1">
              <w:rPr>
                <w:rFonts w:ascii="Arial" w:hAnsi="Arial" w:cs="Arial"/>
                <w:sz w:val="18"/>
                <w:szCs w:val="18"/>
                <w:lang w:eastAsia="pl-PL"/>
              </w:rPr>
              <w:t>gółową wiedzę o systemie i jego da</w:t>
            </w:r>
            <w:r w:rsidR="003B26CF" w:rsidRPr="003858E1">
              <w:rPr>
                <w:rFonts w:ascii="Arial" w:hAnsi="Arial" w:cs="Arial"/>
                <w:sz w:val="18"/>
                <w:szCs w:val="18"/>
                <w:lang w:eastAsia="pl-PL"/>
              </w:rPr>
              <w:t>l</w:t>
            </w:r>
            <w:r w:rsidR="003B26CF" w:rsidRPr="003858E1">
              <w:rPr>
                <w:rFonts w:ascii="Arial" w:hAnsi="Arial" w:cs="Arial"/>
                <w:sz w:val="18"/>
                <w:szCs w:val="18"/>
                <w:lang w:eastAsia="pl-PL"/>
              </w:rPr>
              <w:t>szych potrzebach rozwojowych.</w:t>
            </w:r>
          </w:p>
        </w:tc>
        <w:tc>
          <w:tcPr>
            <w:tcW w:w="1134" w:type="dxa"/>
            <w:shd w:val="clear" w:color="auto" w:fill="FFFFFF"/>
          </w:tcPr>
          <w:p w14:paraId="0B45F5DE" w14:textId="77777777" w:rsidR="003B26CF" w:rsidRPr="003858E1" w:rsidRDefault="003A1A8A" w:rsidP="00F32EF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</w:t>
            </w:r>
            <w:r w:rsidR="003B26CF" w:rsidRPr="003858E1">
              <w:rPr>
                <w:rFonts w:ascii="Arial" w:hAnsi="Arial" w:cs="Arial"/>
                <w:sz w:val="18"/>
                <w:szCs w:val="18"/>
                <w:lang w:eastAsia="pl-PL"/>
              </w:rPr>
              <w:t>rednia</w:t>
            </w:r>
          </w:p>
          <w:p w14:paraId="15F5F96D" w14:textId="77777777" w:rsidR="003B26CF" w:rsidRPr="003858E1" w:rsidRDefault="003B26CF" w:rsidP="00F32EFC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</w:tcPr>
          <w:p w14:paraId="186E91C8" w14:textId="77777777" w:rsidR="003B26CF" w:rsidRPr="003858E1" w:rsidRDefault="00854816" w:rsidP="00F32EFC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858E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  <w:shd w:val="clear" w:color="auto" w:fill="FFFFFF"/>
          </w:tcPr>
          <w:p w14:paraId="64DB6E8F" w14:textId="77777777" w:rsidR="003B26CF" w:rsidRPr="003858E1" w:rsidRDefault="003B26CF" w:rsidP="00F32EF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Prowadzenie odpowiedzialnej polityki k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drowej, przekazanie wiedzy na temat pr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jektu większej grupie pracowników.</w:t>
            </w:r>
          </w:p>
          <w:p w14:paraId="512D5A09" w14:textId="77777777" w:rsidR="003B26CF" w:rsidRPr="00741B31" w:rsidRDefault="003B26CF" w:rsidP="00E74F6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  <w:tr w:rsidR="000C17CF" w:rsidRPr="00741B31" w14:paraId="67EFE422" w14:textId="77777777" w:rsidTr="00F3389F">
        <w:trPr>
          <w:trHeight w:val="724"/>
        </w:trPr>
        <w:tc>
          <w:tcPr>
            <w:tcW w:w="3515" w:type="dxa"/>
            <w:shd w:val="clear" w:color="auto" w:fill="auto"/>
          </w:tcPr>
          <w:p w14:paraId="6A602341" w14:textId="77777777" w:rsidR="000C17CF" w:rsidRPr="003858E1" w:rsidRDefault="000C17CF" w:rsidP="00F32EF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>W ramach Fazy V Etapu 3 ma nast</w:t>
            </w:r>
            <w:r w:rsidRPr="000C17CF">
              <w:rPr>
                <w:rFonts w:ascii="Arial" w:hAnsi="Arial" w:cs="Arial" w:hint="eastAsia"/>
                <w:sz w:val="18"/>
                <w:szCs w:val="18"/>
                <w:lang w:eastAsia="pl-PL"/>
              </w:rPr>
              <w:t>ą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>pi</w:t>
            </w:r>
            <w:r w:rsidRPr="000C17CF">
              <w:rPr>
                <w:rFonts w:ascii="Arial" w:hAnsi="Arial" w:cs="Arial" w:hint="eastAsia"/>
                <w:sz w:val="18"/>
                <w:szCs w:val="18"/>
                <w:lang w:eastAsia="pl-PL"/>
              </w:rPr>
              <w:t>ć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integracja systemu KREPTD z systemem zewn</w:t>
            </w:r>
            <w:r w:rsidRPr="000C17CF">
              <w:rPr>
                <w:rFonts w:ascii="Arial" w:hAnsi="Arial" w:cs="Arial" w:hint="eastAsia"/>
                <w:sz w:val="18"/>
                <w:szCs w:val="18"/>
                <w:lang w:eastAsia="pl-PL"/>
              </w:rPr>
              <w:t>ę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>trznym ITS (Instytutu Transportu Samochodowego). Aktualnie ITS nie posiada interfejsu wymiany danych, z kt</w:t>
            </w:r>
            <w:r w:rsidRPr="000C17CF">
              <w:rPr>
                <w:rFonts w:ascii="Arial" w:hAnsi="Arial" w:cs="Arial" w:hint="eastAsia"/>
                <w:sz w:val="18"/>
                <w:szCs w:val="18"/>
                <w:lang w:eastAsia="pl-PL"/>
              </w:rPr>
              <w:t>ó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>rego m</w:t>
            </w:r>
            <w:r w:rsidRPr="000C17CF">
              <w:rPr>
                <w:rFonts w:ascii="Arial" w:hAnsi="Arial" w:cs="Arial" w:hint="eastAsia"/>
                <w:sz w:val="18"/>
                <w:szCs w:val="18"/>
                <w:lang w:eastAsia="pl-PL"/>
              </w:rPr>
              <w:t>ó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>g</w:t>
            </w:r>
            <w:r w:rsidRPr="000C17CF">
              <w:rPr>
                <w:rFonts w:ascii="Arial" w:hAnsi="Arial" w:cs="Arial" w:hint="eastAsia"/>
                <w:sz w:val="18"/>
                <w:szCs w:val="18"/>
                <w:lang w:eastAsia="pl-PL"/>
              </w:rPr>
              <w:t>ł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>by skorzysta</w:t>
            </w:r>
            <w:r w:rsidRPr="000C17CF">
              <w:rPr>
                <w:rFonts w:ascii="Arial" w:hAnsi="Arial" w:cs="Arial" w:hint="eastAsia"/>
                <w:sz w:val="18"/>
                <w:szCs w:val="18"/>
                <w:lang w:eastAsia="pl-PL"/>
              </w:rPr>
              <w:t>ć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system KREPTD. Interfejs taki b</w:t>
            </w:r>
            <w:r w:rsidRPr="000C17CF">
              <w:rPr>
                <w:rFonts w:ascii="Arial" w:hAnsi="Arial" w:cs="Arial" w:hint="eastAsia"/>
                <w:sz w:val="18"/>
                <w:szCs w:val="18"/>
                <w:lang w:eastAsia="pl-PL"/>
              </w:rPr>
              <w:t>ę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>dzie musia</w:t>
            </w:r>
            <w:r w:rsidRPr="000C17CF">
              <w:rPr>
                <w:rFonts w:ascii="Arial" w:hAnsi="Arial" w:cs="Arial" w:hint="eastAsia"/>
                <w:sz w:val="18"/>
                <w:szCs w:val="18"/>
                <w:lang w:eastAsia="pl-PL"/>
              </w:rPr>
              <w:t>ł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zosta</w:t>
            </w:r>
            <w:r w:rsidRPr="000C17CF">
              <w:rPr>
                <w:rFonts w:ascii="Arial" w:hAnsi="Arial" w:cs="Arial" w:hint="eastAsia"/>
                <w:sz w:val="18"/>
                <w:szCs w:val="18"/>
                <w:lang w:eastAsia="pl-PL"/>
              </w:rPr>
              <w:t>ć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wytworzony przez ITS. Powstaj</w:t>
            </w:r>
            <w:r w:rsidRPr="000C17CF">
              <w:rPr>
                <w:rFonts w:ascii="Arial" w:hAnsi="Arial" w:cs="Arial" w:hint="eastAsia"/>
                <w:sz w:val="18"/>
                <w:szCs w:val="18"/>
                <w:lang w:eastAsia="pl-PL"/>
              </w:rPr>
              <w:t>ą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ryzyka czy ITS: b</w:t>
            </w:r>
            <w:r w:rsidRPr="000C17CF">
              <w:rPr>
                <w:rFonts w:ascii="Arial" w:hAnsi="Arial" w:cs="Arial" w:hint="eastAsia"/>
                <w:sz w:val="18"/>
                <w:szCs w:val="18"/>
                <w:lang w:eastAsia="pl-PL"/>
              </w:rPr>
              <w:t>ę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>dzie mog</w:t>
            </w:r>
            <w:r w:rsidRPr="000C17CF">
              <w:rPr>
                <w:rFonts w:ascii="Arial" w:hAnsi="Arial" w:cs="Arial" w:hint="eastAsia"/>
                <w:sz w:val="18"/>
                <w:szCs w:val="18"/>
                <w:lang w:eastAsia="pl-PL"/>
              </w:rPr>
              <w:t>ł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>o wsp</w:t>
            </w:r>
            <w:r w:rsidRPr="000C17CF">
              <w:rPr>
                <w:rFonts w:ascii="Arial" w:hAnsi="Arial" w:cs="Arial" w:hint="eastAsia"/>
                <w:sz w:val="18"/>
                <w:szCs w:val="18"/>
                <w:lang w:eastAsia="pl-PL"/>
              </w:rPr>
              <w:t>ół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>pr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>cowa</w:t>
            </w:r>
            <w:r w:rsidRPr="000C17CF">
              <w:rPr>
                <w:rFonts w:ascii="Arial" w:hAnsi="Arial" w:cs="Arial" w:hint="eastAsia"/>
                <w:sz w:val="18"/>
                <w:szCs w:val="18"/>
                <w:lang w:eastAsia="pl-PL"/>
              </w:rPr>
              <w:t>ć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 GITD/PCSI w celu zaprojekt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>wania tego interfejsu, czy interfejs p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>wstanie na tyle wcze</w:t>
            </w:r>
            <w:r w:rsidRPr="000C17CF">
              <w:rPr>
                <w:rFonts w:ascii="Arial" w:hAnsi="Arial" w:cs="Arial" w:hint="eastAsia"/>
                <w:sz w:val="18"/>
                <w:szCs w:val="18"/>
                <w:lang w:eastAsia="pl-PL"/>
              </w:rPr>
              <w:t>ś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>nie, aby mo</w:t>
            </w:r>
            <w:r w:rsidRPr="000C17CF">
              <w:rPr>
                <w:rFonts w:ascii="Arial" w:hAnsi="Arial" w:cs="Arial" w:hint="eastAsia"/>
                <w:sz w:val="18"/>
                <w:szCs w:val="18"/>
                <w:lang w:eastAsia="pl-PL"/>
              </w:rPr>
              <w:t>ż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>na by</w:t>
            </w:r>
            <w:r w:rsidRPr="000C17CF">
              <w:rPr>
                <w:rFonts w:ascii="Arial" w:hAnsi="Arial" w:cs="Arial" w:hint="eastAsia"/>
                <w:sz w:val="18"/>
                <w:szCs w:val="18"/>
                <w:lang w:eastAsia="pl-PL"/>
              </w:rPr>
              <w:t>ł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>o wykona</w:t>
            </w:r>
            <w:r w:rsidRPr="000C17CF">
              <w:rPr>
                <w:rFonts w:ascii="Arial" w:hAnsi="Arial" w:cs="Arial" w:hint="eastAsia"/>
                <w:sz w:val="18"/>
                <w:szCs w:val="18"/>
                <w:lang w:eastAsia="pl-PL"/>
              </w:rPr>
              <w:t>ć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jego implementacj</w:t>
            </w:r>
            <w:r w:rsidRPr="000C17CF">
              <w:rPr>
                <w:rFonts w:ascii="Arial" w:hAnsi="Arial" w:cs="Arial" w:hint="eastAsia"/>
                <w:sz w:val="18"/>
                <w:szCs w:val="18"/>
                <w:lang w:eastAsia="pl-PL"/>
              </w:rPr>
              <w:t>ę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testy integracyjne przed zako</w:t>
            </w:r>
            <w:r w:rsidRPr="000C17CF">
              <w:rPr>
                <w:rFonts w:ascii="Arial" w:hAnsi="Arial" w:cs="Arial" w:hint="eastAsia"/>
                <w:sz w:val="18"/>
                <w:szCs w:val="18"/>
                <w:lang w:eastAsia="pl-PL"/>
              </w:rPr>
              <w:t>ń</w:t>
            </w:r>
            <w:r w:rsidRPr="000C17CF">
              <w:rPr>
                <w:rFonts w:ascii="Arial" w:hAnsi="Arial" w:cs="Arial"/>
                <w:sz w:val="18"/>
                <w:szCs w:val="18"/>
                <w:lang w:eastAsia="pl-PL"/>
              </w:rPr>
              <w:t>czeniem Fazy V Etapu 3.</w:t>
            </w:r>
          </w:p>
        </w:tc>
        <w:tc>
          <w:tcPr>
            <w:tcW w:w="1134" w:type="dxa"/>
            <w:shd w:val="clear" w:color="auto" w:fill="FFFFFF"/>
          </w:tcPr>
          <w:p w14:paraId="05355CFE" w14:textId="77777777" w:rsidR="000C17CF" w:rsidRDefault="00D838BF" w:rsidP="00F32EF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276" w:type="dxa"/>
            <w:shd w:val="clear" w:color="auto" w:fill="FFFFFF"/>
          </w:tcPr>
          <w:p w14:paraId="6B3D30B9" w14:textId="77777777" w:rsidR="000C17CF" w:rsidRPr="003858E1" w:rsidRDefault="00D838BF" w:rsidP="00F32EFC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  <w:shd w:val="clear" w:color="auto" w:fill="FFFFFF"/>
          </w:tcPr>
          <w:p w14:paraId="258308BE" w14:textId="77777777" w:rsidR="00D838BF" w:rsidRPr="00D838BF" w:rsidRDefault="00D838BF" w:rsidP="00D838B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 xml:space="preserve">GITD uzyskało deklarację od ITS o woli współdziałania w zakresie opracowania integracji KREPTD-ITS oraz określenia terminów wykonania prac projektowych i wytwórczych po stronie ITS. </w:t>
            </w:r>
          </w:p>
          <w:p w14:paraId="2EF32B47" w14:textId="77777777" w:rsidR="00D838BF" w:rsidRPr="00D838BF" w:rsidRDefault="00D838BF" w:rsidP="00D838B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1D01CDB" w14:textId="77777777" w:rsidR="000C17CF" w:rsidRPr="003858E1" w:rsidRDefault="00D838BF" w:rsidP="00D838B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Jednakże na ten moment ITS nie ma mo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ż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liwości realizacji prac, które powinny być wykonane głównie ze względu, jak to z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 xml:space="preserve">stało przez ITS zaprezentowane, </w:t>
            </w:r>
            <w:r w:rsidR="007E0F8E">
              <w:rPr>
                <w:rFonts w:ascii="Arial" w:hAnsi="Arial" w:cs="Arial"/>
                <w:sz w:val="18"/>
                <w:szCs w:val="18"/>
                <w:lang w:eastAsia="pl-PL"/>
              </w:rPr>
              <w:t xml:space="preserve">z 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braku finansowania oraz braku odpowiednich zasobów a także decyzji formalnej o ur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chomieniu tych prac np. w formie projektu.</w:t>
            </w:r>
          </w:p>
        </w:tc>
      </w:tr>
      <w:tr w:rsidR="000C17CF" w:rsidRPr="00741B31" w14:paraId="4F6B4F46" w14:textId="77777777" w:rsidTr="007E0F8E">
        <w:trPr>
          <w:trHeight w:val="346"/>
        </w:trPr>
        <w:tc>
          <w:tcPr>
            <w:tcW w:w="3515" w:type="dxa"/>
            <w:shd w:val="clear" w:color="auto" w:fill="auto"/>
          </w:tcPr>
          <w:p w14:paraId="790FDFBD" w14:textId="77777777" w:rsidR="000C17CF" w:rsidRPr="003858E1" w:rsidRDefault="00D838BF" w:rsidP="00F32EF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W ramach Fazy V Etapu 3 ma planow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na by</w:t>
            </w:r>
            <w:r w:rsidRPr="00D838BF">
              <w:rPr>
                <w:rFonts w:ascii="Arial" w:hAnsi="Arial" w:cs="Arial" w:hint="eastAsia"/>
                <w:sz w:val="18"/>
                <w:szCs w:val="18"/>
                <w:lang w:eastAsia="pl-PL"/>
              </w:rPr>
              <w:t>ł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a integracja systemu KREPTD z systemem wewn</w:t>
            </w:r>
            <w:r w:rsidRPr="00D838BF">
              <w:rPr>
                <w:rFonts w:ascii="Arial" w:hAnsi="Arial" w:cs="Arial" w:hint="eastAsia"/>
                <w:sz w:val="18"/>
                <w:szCs w:val="18"/>
                <w:lang w:eastAsia="pl-PL"/>
              </w:rPr>
              <w:t>ę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trznym OpenBTM. System OpenBTM na ten moment jes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cze nie istnieje. W związku z formalną koniecznością obsłużenia tego zaga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nienia Strony, w porozumieniu,  uzgodn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ły podjęcie kroków analitycznych oraz formalnych celem eliminacji tego zaga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d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nienia poprzez podpisanie stosownego aneksu do Umowy. A KS z dnia 17.12.2018 zaakceptował takie działania</w:t>
            </w:r>
          </w:p>
        </w:tc>
        <w:tc>
          <w:tcPr>
            <w:tcW w:w="1134" w:type="dxa"/>
            <w:shd w:val="clear" w:color="auto" w:fill="FFFFFF"/>
          </w:tcPr>
          <w:p w14:paraId="71074B5F" w14:textId="77777777" w:rsidR="000C17CF" w:rsidRDefault="00D838BF" w:rsidP="00F32EF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Duża</w:t>
            </w:r>
          </w:p>
        </w:tc>
        <w:tc>
          <w:tcPr>
            <w:tcW w:w="1276" w:type="dxa"/>
            <w:shd w:val="clear" w:color="auto" w:fill="FFFFFF"/>
          </w:tcPr>
          <w:p w14:paraId="3FE36323" w14:textId="77777777" w:rsidR="000C17CF" w:rsidRPr="003858E1" w:rsidRDefault="00D838BF" w:rsidP="00F32EFC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858E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  <w:shd w:val="clear" w:color="auto" w:fill="FFFFFF"/>
          </w:tcPr>
          <w:p w14:paraId="115F17A6" w14:textId="77777777" w:rsidR="00D838BF" w:rsidRPr="00D838BF" w:rsidRDefault="00D838BF" w:rsidP="00D838B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Produkt jakim jest system KREPTD, w 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wersji docelowej,  nie będzie mógł być odebrany, w obecnym stanie prawnym w kontekście umowy na wdrożenie,  przez GITD bez udziału wykonawcy systemu OpenBTM. W szczególności problem dot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czy uszczegółowiania wymagań oraz poz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tywnego wykonania testów integracyjnych z udziałem wykonawcy systemu Ope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 xml:space="preserve">BTM. </w:t>
            </w:r>
          </w:p>
          <w:p w14:paraId="081AFE4B" w14:textId="77777777" w:rsidR="00D838BF" w:rsidRPr="00D838BF" w:rsidRDefault="00D838BF" w:rsidP="00D838B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9A4590" w14:textId="77777777" w:rsidR="000C17CF" w:rsidRPr="003858E1" w:rsidRDefault="00D838BF" w:rsidP="00D838B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GITD oczekuje, aby przy określaniu wym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gań i pracach odbiorowych uczestniczył wykonawca OpenBTM. Stąd też koniec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ność przesunięcia realizacji tej integracji poza Fazę V Etapu 3. Jednakże przes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Pr="00D838BF">
              <w:rPr>
                <w:rFonts w:ascii="Arial" w:hAnsi="Arial" w:cs="Arial"/>
                <w:sz w:val="18"/>
                <w:szCs w:val="18"/>
                <w:lang w:eastAsia="pl-PL"/>
              </w:rPr>
              <w:t xml:space="preserve">nięcie to nie wpływa na termin odbioru </w:t>
            </w:r>
            <w:r w:rsidR="007E0F8E">
              <w:rPr>
                <w:rFonts w:ascii="Arial" w:hAnsi="Arial" w:cs="Arial"/>
                <w:sz w:val="18"/>
                <w:szCs w:val="18"/>
                <w:lang w:eastAsia="pl-PL"/>
              </w:rPr>
              <w:t>wersji docelowej.</w:t>
            </w:r>
          </w:p>
        </w:tc>
      </w:tr>
    </w:tbl>
    <w:p w14:paraId="62CCFF7A" w14:textId="77777777" w:rsidR="00C0393F" w:rsidRDefault="00C0393F" w:rsidP="00C0393F">
      <w:pPr>
        <w:spacing w:after="120"/>
        <w:rPr>
          <w:rFonts w:ascii="Arial" w:hAnsi="Arial" w:cs="Arial"/>
          <w:b/>
          <w:sz w:val="20"/>
          <w:szCs w:val="20"/>
        </w:rPr>
      </w:pPr>
    </w:p>
    <w:p w14:paraId="6D71DD5C" w14:textId="77777777" w:rsidR="0091332C" w:rsidRDefault="00C0393F" w:rsidP="00C0393F">
      <w:pPr>
        <w:spacing w:after="120"/>
        <w:rPr>
          <w:rFonts w:ascii="Arial" w:hAnsi="Arial" w:cs="Arial"/>
          <w:b/>
          <w:sz w:val="20"/>
          <w:szCs w:val="20"/>
        </w:rPr>
      </w:pPr>
      <w:r w:rsidRPr="00C0393F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Tabela-Siatka"/>
        <w:tblW w:w="9611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3"/>
        <w:gridCol w:w="1708"/>
        <w:gridCol w:w="2113"/>
        <w:gridCol w:w="2527"/>
      </w:tblGrid>
      <w:tr w:rsidR="00C0393F" w:rsidRPr="002D1D09" w14:paraId="03AA5306" w14:textId="77777777" w:rsidTr="000C17CF">
        <w:trPr>
          <w:tblHeader/>
        </w:trPr>
        <w:tc>
          <w:tcPr>
            <w:tcW w:w="3263" w:type="dxa"/>
            <w:shd w:val="clear" w:color="auto" w:fill="D0CECE" w:themeFill="background2" w:themeFillShade="E6"/>
            <w:vAlign w:val="center"/>
          </w:tcPr>
          <w:p w14:paraId="4445FDCB" w14:textId="77777777" w:rsidR="00C0393F" w:rsidRPr="00741B31" w:rsidRDefault="00C0393F" w:rsidP="000C17C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41B31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8" w:type="dxa"/>
            <w:shd w:val="clear" w:color="auto" w:fill="D0CECE" w:themeFill="background2" w:themeFillShade="E6"/>
            <w:vAlign w:val="center"/>
          </w:tcPr>
          <w:p w14:paraId="4C2639D3" w14:textId="77777777" w:rsidR="00C0393F" w:rsidRPr="00741B31" w:rsidRDefault="00C0393F" w:rsidP="000C17C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41B31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741B31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741B31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13" w:type="dxa"/>
            <w:shd w:val="clear" w:color="auto" w:fill="D0CECE" w:themeFill="background2" w:themeFillShade="E6"/>
          </w:tcPr>
          <w:p w14:paraId="71852EC3" w14:textId="77777777" w:rsidR="00C0393F" w:rsidRPr="00741B31" w:rsidRDefault="00C0393F" w:rsidP="000C17C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41B31">
              <w:rPr>
                <w:rFonts w:ascii="Arial" w:hAnsi="Arial" w:cs="Arial"/>
                <w:b/>
                <w:sz w:val="20"/>
                <w:szCs w:val="20"/>
              </w:rPr>
              <w:t>Prawdopodobie</w:t>
            </w:r>
            <w:r w:rsidRPr="00741B31">
              <w:rPr>
                <w:rFonts w:ascii="Arial" w:hAnsi="Arial" w:cs="Arial"/>
                <w:b/>
                <w:sz w:val="20"/>
                <w:szCs w:val="20"/>
              </w:rPr>
              <w:t>ń</w:t>
            </w:r>
            <w:r w:rsidRPr="00741B31">
              <w:rPr>
                <w:rFonts w:ascii="Arial" w:hAnsi="Arial" w:cs="Arial"/>
                <w:b/>
                <w:sz w:val="20"/>
                <w:szCs w:val="20"/>
              </w:rPr>
              <w:t>stwo wystąpienia ryzyka</w:t>
            </w:r>
          </w:p>
        </w:tc>
        <w:tc>
          <w:tcPr>
            <w:tcW w:w="2527" w:type="dxa"/>
            <w:shd w:val="clear" w:color="auto" w:fill="D0CECE" w:themeFill="background2" w:themeFillShade="E6"/>
            <w:vAlign w:val="center"/>
          </w:tcPr>
          <w:p w14:paraId="1D5FEA40" w14:textId="77777777" w:rsidR="00C0393F" w:rsidRPr="00741B31" w:rsidRDefault="00C0393F" w:rsidP="000C17C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41B31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741B31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C0393F" w:rsidRPr="002D1D09" w14:paraId="745794F4" w14:textId="77777777" w:rsidTr="00C0393F">
        <w:trPr>
          <w:tblHeader/>
        </w:trPr>
        <w:tc>
          <w:tcPr>
            <w:tcW w:w="3263" w:type="dxa"/>
            <w:shd w:val="clear" w:color="auto" w:fill="auto"/>
            <w:vAlign w:val="center"/>
          </w:tcPr>
          <w:p w14:paraId="383FC261" w14:textId="77777777" w:rsidR="00C0393F" w:rsidRPr="00741B31" w:rsidRDefault="000C17CF" w:rsidP="000C17C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0110DBBC" w14:textId="77777777" w:rsidR="00C0393F" w:rsidRPr="00741B31" w:rsidRDefault="00C0393F" w:rsidP="000C17C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14:paraId="7ECA5C43" w14:textId="77777777" w:rsidR="00C0393F" w:rsidRPr="00741B31" w:rsidRDefault="00C0393F" w:rsidP="000C17C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7" w:type="dxa"/>
            <w:shd w:val="clear" w:color="auto" w:fill="auto"/>
            <w:vAlign w:val="center"/>
          </w:tcPr>
          <w:p w14:paraId="3442738C" w14:textId="77777777" w:rsidR="00C0393F" w:rsidRPr="00741B31" w:rsidRDefault="00C0393F" w:rsidP="000C17C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EFA3F56" w14:textId="77777777" w:rsidR="00C0393F" w:rsidRDefault="00C0393F" w:rsidP="00C0393F">
      <w:pPr>
        <w:spacing w:after="120"/>
        <w:rPr>
          <w:rFonts w:ascii="Arial" w:hAnsi="Arial" w:cs="Arial"/>
          <w:b/>
          <w:sz w:val="20"/>
          <w:szCs w:val="20"/>
        </w:rPr>
      </w:pPr>
    </w:p>
    <w:p w14:paraId="415CB942" w14:textId="77777777" w:rsidR="00C0393F" w:rsidRPr="00C0393F" w:rsidRDefault="00C0393F" w:rsidP="00C0393F">
      <w:pPr>
        <w:spacing w:after="120"/>
        <w:rPr>
          <w:rFonts w:ascii="Arial" w:hAnsi="Arial" w:cs="Arial"/>
          <w:b/>
          <w:sz w:val="20"/>
          <w:szCs w:val="20"/>
        </w:rPr>
      </w:pPr>
    </w:p>
    <w:p w14:paraId="1D3BEBDA" w14:textId="77777777" w:rsidR="009A06EA" w:rsidRPr="00195C7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741B3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741B31">
        <w:rPr>
          <w:rFonts w:ascii="Arial" w:hAnsi="Arial" w:cs="Arial"/>
          <w:b/>
        </w:rPr>
        <w:t xml:space="preserve"> </w:t>
      </w:r>
    </w:p>
    <w:p w14:paraId="1ED3B9A1" w14:textId="77777777" w:rsidR="00A92B8D" w:rsidRPr="00741B31" w:rsidRDefault="00A92B8D" w:rsidP="00195C7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B850824" w14:textId="77777777" w:rsidR="00D664BF" w:rsidRDefault="00D664BF" w:rsidP="00F342D7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Robert Mrozinski</w:t>
      </w:r>
      <w:r w:rsidR="00E90EF0">
        <w:rPr>
          <w:rFonts w:ascii="Arial" w:hAnsi="Arial" w:cs="Arial"/>
          <w:sz w:val="18"/>
          <w:szCs w:val="18"/>
        </w:rPr>
        <w:t xml:space="preserve"> – Kierownik Projektu</w:t>
      </w:r>
      <w:r w:rsidR="009A06EA" w:rsidRPr="00741B31">
        <w:rPr>
          <w:rFonts w:ascii="Arial" w:hAnsi="Arial" w:cs="Arial"/>
          <w:sz w:val="18"/>
          <w:szCs w:val="18"/>
        </w:rPr>
        <w:t xml:space="preserve">, Główny Inspektorat Transportu Drogowego, </w:t>
      </w:r>
    </w:p>
    <w:p w14:paraId="79961ED2" w14:textId="2950E0CD" w:rsidR="00B731F6" w:rsidRPr="00534BD4" w:rsidRDefault="00D664BF" w:rsidP="00F342D7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534BD4">
        <w:rPr>
          <w:lang w:val="en-US"/>
        </w:rPr>
        <w:t>robert.mrozinski</w:t>
      </w:r>
      <w:r w:rsidRPr="00534BD4">
        <w:rPr>
          <w:rFonts w:ascii="Arial" w:hAnsi="Arial" w:cs="Arial"/>
          <w:sz w:val="18"/>
          <w:szCs w:val="18"/>
          <w:lang w:val="en-US"/>
        </w:rPr>
        <w:t>@gitd.gov.pl</w:t>
      </w:r>
      <w:r w:rsidR="009A06EA" w:rsidRPr="00534BD4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0F296503" w14:textId="77777777" w:rsidR="00D664BF" w:rsidRPr="00534BD4" w:rsidRDefault="00D664BF" w:rsidP="00F342D7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534BD4">
        <w:rPr>
          <w:lang w:val="en-US"/>
        </w:rPr>
        <w:t>GSM: +48601552560</w:t>
      </w:r>
    </w:p>
    <w:p w14:paraId="4214EE58" w14:textId="77777777" w:rsidR="00D716A6" w:rsidRPr="00D664BF" w:rsidRDefault="00B731F6" w:rsidP="00F342D7">
      <w:pPr>
        <w:pStyle w:val="Akapitzlist"/>
        <w:spacing w:before="360"/>
        <w:ind w:left="360"/>
        <w:jc w:val="both"/>
        <w:rPr>
          <w:lang w:val="en-US"/>
        </w:rPr>
      </w:pPr>
      <w:r w:rsidRPr="00D664BF">
        <w:rPr>
          <w:rFonts w:ascii="Arial" w:hAnsi="Arial" w:cs="Arial"/>
          <w:sz w:val="18"/>
          <w:szCs w:val="18"/>
          <w:lang w:val="en-US"/>
        </w:rPr>
        <w:t xml:space="preserve">Tel.: </w:t>
      </w:r>
      <w:r w:rsidR="009A06EA" w:rsidRPr="00D664BF">
        <w:rPr>
          <w:rFonts w:ascii="Arial" w:hAnsi="Arial" w:cs="Arial"/>
          <w:sz w:val="18"/>
          <w:szCs w:val="18"/>
          <w:lang w:val="en-US"/>
        </w:rPr>
        <w:t>22 220</w:t>
      </w:r>
      <w:r w:rsidR="00F622A4" w:rsidRPr="00D664BF">
        <w:rPr>
          <w:rFonts w:ascii="Arial" w:hAnsi="Arial" w:cs="Arial"/>
          <w:sz w:val="18"/>
          <w:szCs w:val="18"/>
          <w:lang w:val="en-US"/>
        </w:rPr>
        <w:t xml:space="preserve"> </w:t>
      </w:r>
      <w:r w:rsidR="00195C72" w:rsidRPr="00D664BF">
        <w:rPr>
          <w:rFonts w:ascii="Arial" w:hAnsi="Arial" w:cs="Arial"/>
          <w:sz w:val="18"/>
          <w:szCs w:val="18"/>
          <w:lang w:val="en-US"/>
        </w:rPr>
        <w:t>4215</w:t>
      </w:r>
    </w:p>
    <w:p w14:paraId="38088009" w14:textId="77777777" w:rsidR="00BB059E" w:rsidRPr="00D664BF" w:rsidRDefault="00BB059E" w:rsidP="00195C72">
      <w:pPr>
        <w:tabs>
          <w:tab w:val="left" w:pos="5269"/>
        </w:tabs>
        <w:rPr>
          <w:lang w:val="en-US"/>
        </w:rPr>
      </w:pPr>
    </w:p>
    <w:sectPr w:rsidR="00BB059E" w:rsidRPr="00D664BF" w:rsidSect="007A4ADB">
      <w:footerReference w:type="default" r:id="rId9"/>
      <w:pgSz w:w="11906" w:h="16838"/>
      <w:pgMar w:top="1417" w:right="1417" w:bottom="1417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9ABAC9" w15:done="0"/>
  <w15:commentEx w15:paraId="23E8F61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C48409" w16cid:durableId="1E7A30E3"/>
  <w16cid:commentId w16cid:paraId="580A26CF" w16cid:durableId="1E7A30E4"/>
  <w16cid:commentId w16cid:paraId="187FAF5D" w16cid:durableId="1E7A30E5"/>
  <w16cid:commentId w16cid:paraId="7577464B" w16cid:durableId="1E7A30E6"/>
  <w16cid:commentId w16cid:paraId="7BD09E55" w16cid:durableId="1E7A30E7"/>
  <w16cid:commentId w16cid:paraId="3BCB0F4D" w16cid:durableId="1E7A3280"/>
  <w16cid:commentId w16cid:paraId="0D572316" w16cid:durableId="1E7A30E8"/>
  <w16cid:commentId w16cid:paraId="2B0B401B" w16cid:durableId="1E7A3331"/>
  <w16cid:commentId w16cid:paraId="7C01B60B" w16cid:durableId="1E7A30E9"/>
  <w16cid:commentId w16cid:paraId="4CB44D0A" w16cid:durableId="1E7A4830"/>
  <w16cid:commentId w16cid:paraId="68B1B2D0" w16cid:durableId="1E7A30EA"/>
  <w16cid:commentId w16cid:paraId="0425D3D2" w16cid:durableId="1E7A30EB"/>
  <w16cid:commentId w16cid:paraId="3A3BD53D" w16cid:durableId="1E7A30EC"/>
  <w16cid:commentId w16cid:paraId="289072C6" w16cid:durableId="1E7A341F"/>
  <w16cid:commentId w16cid:paraId="2470569C" w16cid:durableId="1E7A30ED"/>
  <w16cid:commentId w16cid:paraId="2F5F038F" w16cid:durableId="1E7A35FD"/>
  <w16cid:commentId w16cid:paraId="04B76329" w16cid:durableId="1E7A30EE"/>
  <w16cid:commentId w16cid:paraId="66F564C7" w16cid:durableId="1E7A4E93"/>
  <w16cid:commentId w16cid:paraId="0A63D020" w16cid:durableId="1E7A30EF"/>
  <w16cid:commentId w16cid:paraId="32A5B09E" w16cid:durableId="1E7A3B4C"/>
  <w16cid:commentId w16cid:paraId="3233FFE4" w16cid:durableId="1E7A30F0"/>
  <w16cid:commentId w16cid:paraId="4DFBEAA6" w16cid:durableId="1E7A4A01"/>
  <w16cid:commentId w16cid:paraId="0FECA460" w16cid:durableId="1E7A30F1"/>
  <w16cid:commentId w16cid:paraId="0C26A053" w16cid:durableId="1E7A3756"/>
  <w16cid:commentId w16cid:paraId="046AA27D" w16cid:durableId="1E7A30F2"/>
  <w16cid:commentId w16cid:paraId="0FAE4BD9" w16cid:durableId="1E7A3B1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75B2F8" w14:textId="77777777" w:rsidR="000C17CF" w:rsidRDefault="000C17CF" w:rsidP="00BB2420">
      <w:pPr>
        <w:spacing w:after="0" w:line="240" w:lineRule="auto"/>
      </w:pPr>
      <w:r>
        <w:separator/>
      </w:r>
    </w:p>
  </w:endnote>
  <w:endnote w:type="continuationSeparator" w:id="0">
    <w:p w14:paraId="460FE890" w14:textId="77777777" w:rsidR="000C17CF" w:rsidRDefault="000C17C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37ED24" w14:textId="77777777" w:rsidR="000C17CF" w:rsidRDefault="000C17C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587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2587B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91670D" w14:textId="77777777" w:rsidR="000C17CF" w:rsidRDefault="000C17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12C82F" w14:textId="77777777" w:rsidR="000C17CF" w:rsidRDefault="000C17CF" w:rsidP="00BB2420">
      <w:pPr>
        <w:spacing w:after="0" w:line="240" w:lineRule="auto"/>
      </w:pPr>
      <w:r>
        <w:separator/>
      </w:r>
    </w:p>
  </w:footnote>
  <w:footnote w:type="continuationSeparator" w:id="0">
    <w:p w14:paraId="4B9B0D5E" w14:textId="77777777" w:rsidR="000C17CF" w:rsidRDefault="000C17CF" w:rsidP="00BB2420">
      <w:pPr>
        <w:spacing w:after="0" w:line="240" w:lineRule="auto"/>
      </w:pPr>
      <w:r>
        <w:continuationSeparator/>
      </w:r>
    </w:p>
  </w:footnote>
  <w:footnote w:id="1">
    <w:p w14:paraId="2FE23E0A" w14:textId="77777777" w:rsidR="000C17CF" w:rsidRDefault="000C17CF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1572E34C" w14:textId="77777777" w:rsidR="000C17CF" w:rsidRDefault="000C17CF">
      <w:pPr>
        <w:pStyle w:val="Tekstprzypisudolnego"/>
      </w:pPr>
      <w:r>
        <w:rPr>
          <w:rStyle w:val="Odwoanieprzypisudolnego"/>
        </w:rPr>
        <w:footnoteRef/>
      </w:r>
      <w:r>
        <w:t xml:space="preserve"> Od uruchomienia systemu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A05EA25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A246FD"/>
    <w:multiLevelType w:val="hybridMultilevel"/>
    <w:tmpl w:val="22A69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342853AC"/>
    <w:lvl w:ilvl="0" w:tplc="43789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6165B1"/>
    <w:multiLevelType w:val="multilevel"/>
    <w:tmpl w:val="92A4276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1"/>
  </w:num>
  <w:num w:numId="4">
    <w:abstractNumId w:val="9"/>
  </w:num>
  <w:num w:numId="5">
    <w:abstractNumId w:val="18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3"/>
  </w:num>
  <w:num w:numId="14">
    <w:abstractNumId w:val="1"/>
  </w:num>
  <w:num w:numId="15">
    <w:abstractNumId w:val="19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20"/>
  </w:num>
  <w:num w:numId="21">
    <w:abstractNumId w:val="17"/>
  </w:num>
  <w:num w:numId="22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proofState w:spelling="clean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1931"/>
    <w:rsid w:val="00003CB0"/>
    <w:rsid w:val="00006E59"/>
    <w:rsid w:val="0000758B"/>
    <w:rsid w:val="00015D99"/>
    <w:rsid w:val="000165BA"/>
    <w:rsid w:val="00016EBF"/>
    <w:rsid w:val="00034477"/>
    <w:rsid w:val="000354CE"/>
    <w:rsid w:val="00043DD9"/>
    <w:rsid w:val="00044D68"/>
    <w:rsid w:val="00047D9D"/>
    <w:rsid w:val="000578CC"/>
    <w:rsid w:val="00070663"/>
    <w:rsid w:val="0007142B"/>
    <w:rsid w:val="00084E5B"/>
    <w:rsid w:val="00085498"/>
    <w:rsid w:val="00087231"/>
    <w:rsid w:val="00091E3B"/>
    <w:rsid w:val="00095944"/>
    <w:rsid w:val="000A1DFB"/>
    <w:rsid w:val="000A1FC1"/>
    <w:rsid w:val="000A2F32"/>
    <w:rsid w:val="000A3938"/>
    <w:rsid w:val="000A617A"/>
    <w:rsid w:val="000B3E49"/>
    <w:rsid w:val="000C17CF"/>
    <w:rsid w:val="000C214F"/>
    <w:rsid w:val="000C3992"/>
    <w:rsid w:val="000C573D"/>
    <w:rsid w:val="000D5A88"/>
    <w:rsid w:val="000E0060"/>
    <w:rsid w:val="000E1828"/>
    <w:rsid w:val="000E4050"/>
    <w:rsid w:val="000E4BF8"/>
    <w:rsid w:val="000F0540"/>
    <w:rsid w:val="000F20A9"/>
    <w:rsid w:val="000F307B"/>
    <w:rsid w:val="000F30B9"/>
    <w:rsid w:val="00107087"/>
    <w:rsid w:val="0011693F"/>
    <w:rsid w:val="00122388"/>
    <w:rsid w:val="00124C3D"/>
    <w:rsid w:val="00126102"/>
    <w:rsid w:val="00126B0B"/>
    <w:rsid w:val="00131956"/>
    <w:rsid w:val="00137985"/>
    <w:rsid w:val="00141A92"/>
    <w:rsid w:val="00145E84"/>
    <w:rsid w:val="0015102C"/>
    <w:rsid w:val="00161DAE"/>
    <w:rsid w:val="00171894"/>
    <w:rsid w:val="00176FBB"/>
    <w:rsid w:val="0018125E"/>
    <w:rsid w:val="00181E97"/>
    <w:rsid w:val="00182A08"/>
    <w:rsid w:val="00184DB6"/>
    <w:rsid w:val="001872B5"/>
    <w:rsid w:val="0019343E"/>
    <w:rsid w:val="00195C72"/>
    <w:rsid w:val="00197479"/>
    <w:rsid w:val="001A27E3"/>
    <w:rsid w:val="001A2EF2"/>
    <w:rsid w:val="001A6329"/>
    <w:rsid w:val="001B4FF5"/>
    <w:rsid w:val="001C0585"/>
    <w:rsid w:val="001C2675"/>
    <w:rsid w:val="001C2D74"/>
    <w:rsid w:val="001C517A"/>
    <w:rsid w:val="001C7F63"/>
    <w:rsid w:val="001C7FAC"/>
    <w:rsid w:val="001D3712"/>
    <w:rsid w:val="001E0CAC"/>
    <w:rsid w:val="001E16A3"/>
    <w:rsid w:val="001E7199"/>
    <w:rsid w:val="001F1946"/>
    <w:rsid w:val="001F24A0"/>
    <w:rsid w:val="001F443E"/>
    <w:rsid w:val="001F67EC"/>
    <w:rsid w:val="00202899"/>
    <w:rsid w:val="0020330A"/>
    <w:rsid w:val="00214031"/>
    <w:rsid w:val="00214388"/>
    <w:rsid w:val="00221DD2"/>
    <w:rsid w:val="00222A36"/>
    <w:rsid w:val="00222D0F"/>
    <w:rsid w:val="002241FB"/>
    <w:rsid w:val="002248EB"/>
    <w:rsid w:val="00237279"/>
    <w:rsid w:val="00240D69"/>
    <w:rsid w:val="00241B5E"/>
    <w:rsid w:val="00242AD7"/>
    <w:rsid w:val="00252087"/>
    <w:rsid w:val="00252C10"/>
    <w:rsid w:val="00263749"/>
    <w:rsid w:val="002704DD"/>
    <w:rsid w:val="00276C00"/>
    <w:rsid w:val="002A101D"/>
    <w:rsid w:val="002A3C02"/>
    <w:rsid w:val="002A4E7F"/>
    <w:rsid w:val="002A5452"/>
    <w:rsid w:val="002B32B5"/>
    <w:rsid w:val="002B4889"/>
    <w:rsid w:val="002B50C0"/>
    <w:rsid w:val="002B609A"/>
    <w:rsid w:val="002B6F21"/>
    <w:rsid w:val="002C271A"/>
    <w:rsid w:val="002C45B4"/>
    <w:rsid w:val="002D1D09"/>
    <w:rsid w:val="002D355C"/>
    <w:rsid w:val="002D3D4A"/>
    <w:rsid w:val="002D558F"/>
    <w:rsid w:val="002D66B3"/>
    <w:rsid w:val="002D6892"/>
    <w:rsid w:val="002D7ADA"/>
    <w:rsid w:val="002E4806"/>
    <w:rsid w:val="0030196F"/>
    <w:rsid w:val="00302775"/>
    <w:rsid w:val="00304D04"/>
    <w:rsid w:val="003070FE"/>
    <w:rsid w:val="00310D8E"/>
    <w:rsid w:val="003221F2"/>
    <w:rsid w:val="00322614"/>
    <w:rsid w:val="00330B3D"/>
    <w:rsid w:val="003313A6"/>
    <w:rsid w:val="00331AA1"/>
    <w:rsid w:val="0033436B"/>
    <w:rsid w:val="00334A24"/>
    <w:rsid w:val="003410FE"/>
    <w:rsid w:val="00343DD6"/>
    <w:rsid w:val="00344D07"/>
    <w:rsid w:val="003476C3"/>
    <w:rsid w:val="003508E7"/>
    <w:rsid w:val="003542F1"/>
    <w:rsid w:val="00354CA8"/>
    <w:rsid w:val="00356A3E"/>
    <w:rsid w:val="003600AD"/>
    <w:rsid w:val="003642B8"/>
    <w:rsid w:val="003808FD"/>
    <w:rsid w:val="00381CDE"/>
    <w:rsid w:val="003847BE"/>
    <w:rsid w:val="003858E1"/>
    <w:rsid w:val="0038594F"/>
    <w:rsid w:val="00390B31"/>
    <w:rsid w:val="003A1A8A"/>
    <w:rsid w:val="003A3DD1"/>
    <w:rsid w:val="003A4115"/>
    <w:rsid w:val="003B26CF"/>
    <w:rsid w:val="003B40D4"/>
    <w:rsid w:val="003B5B7A"/>
    <w:rsid w:val="003C7325"/>
    <w:rsid w:val="003C7ADC"/>
    <w:rsid w:val="003D3FDD"/>
    <w:rsid w:val="003D7AAE"/>
    <w:rsid w:val="003D7DD0"/>
    <w:rsid w:val="003E3144"/>
    <w:rsid w:val="003E3194"/>
    <w:rsid w:val="003F25E5"/>
    <w:rsid w:val="003F3F81"/>
    <w:rsid w:val="00405EA4"/>
    <w:rsid w:val="0041034F"/>
    <w:rsid w:val="004118A3"/>
    <w:rsid w:val="00417AAD"/>
    <w:rsid w:val="0042272D"/>
    <w:rsid w:val="00423A26"/>
    <w:rsid w:val="00425046"/>
    <w:rsid w:val="00425845"/>
    <w:rsid w:val="0042587B"/>
    <w:rsid w:val="004350B8"/>
    <w:rsid w:val="00440FA3"/>
    <w:rsid w:val="00444AAB"/>
    <w:rsid w:val="00450089"/>
    <w:rsid w:val="004529CF"/>
    <w:rsid w:val="004547D4"/>
    <w:rsid w:val="00454EE7"/>
    <w:rsid w:val="0046130E"/>
    <w:rsid w:val="004627F3"/>
    <w:rsid w:val="00462B1B"/>
    <w:rsid w:val="00476D4B"/>
    <w:rsid w:val="004814C5"/>
    <w:rsid w:val="004870B1"/>
    <w:rsid w:val="0049364E"/>
    <w:rsid w:val="004953B3"/>
    <w:rsid w:val="004A0CFB"/>
    <w:rsid w:val="004C0537"/>
    <w:rsid w:val="004C1D48"/>
    <w:rsid w:val="004D0AB7"/>
    <w:rsid w:val="004D65CA"/>
    <w:rsid w:val="004E186F"/>
    <w:rsid w:val="004E4CE8"/>
    <w:rsid w:val="004F26BD"/>
    <w:rsid w:val="004F6E89"/>
    <w:rsid w:val="00502326"/>
    <w:rsid w:val="005048B4"/>
    <w:rsid w:val="0050776B"/>
    <w:rsid w:val="00511310"/>
    <w:rsid w:val="0051324F"/>
    <w:rsid w:val="0051640E"/>
    <w:rsid w:val="00517204"/>
    <w:rsid w:val="00517ACB"/>
    <w:rsid w:val="00517F12"/>
    <w:rsid w:val="0052102C"/>
    <w:rsid w:val="0052169B"/>
    <w:rsid w:val="00524E6C"/>
    <w:rsid w:val="005268ED"/>
    <w:rsid w:val="00532DE5"/>
    <w:rsid w:val="005332D6"/>
    <w:rsid w:val="00534BD4"/>
    <w:rsid w:val="00540459"/>
    <w:rsid w:val="00544DFE"/>
    <w:rsid w:val="00545FF3"/>
    <w:rsid w:val="00546DD3"/>
    <w:rsid w:val="00555A80"/>
    <w:rsid w:val="0056099C"/>
    <w:rsid w:val="005734CE"/>
    <w:rsid w:val="00575B58"/>
    <w:rsid w:val="00577491"/>
    <w:rsid w:val="00586664"/>
    <w:rsid w:val="00593290"/>
    <w:rsid w:val="00593E0F"/>
    <w:rsid w:val="005A12F7"/>
    <w:rsid w:val="005A1B30"/>
    <w:rsid w:val="005B1A32"/>
    <w:rsid w:val="005B5851"/>
    <w:rsid w:val="005C0469"/>
    <w:rsid w:val="005C398B"/>
    <w:rsid w:val="005C3AE6"/>
    <w:rsid w:val="005C6116"/>
    <w:rsid w:val="005C6286"/>
    <w:rsid w:val="005C77BB"/>
    <w:rsid w:val="005D17CF"/>
    <w:rsid w:val="005D5AAB"/>
    <w:rsid w:val="005D6E12"/>
    <w:rsid w:val="005E0ED8"/>
    <w:rsid w:val="005E27C1"/>
    <w:rsid w:val="005E5663"/>
    <w:rsid w:val="005E6ABD"/>
    <w:rsid w:val="005F1A19"/>
    <w:rsid w:val="005F41FA"/>
    <w:rsid w:val="005F7E1C"/>
    <w:rsid w:val="00600AE4"/>
    <w:rsid w:val="006054AA"/>
    <w:rsid w:val="0060762B"/>
    <w:rsid w:val="0062054D"/>
    <w:rsid w:val="00625422"/>
    <w:rsid w:val="00625C40"/>
    <w:rsid w:val="00627973"/>
    <w:rsid w:val="00631DDF"/>
    <w:rsid w:val="006334BF"/>
    <w:rsid w:val="00647E5E"/>
    <w:rsid w:val="006518B5"/>
    <w:rsid w:val="0065646D"/>
    <w:rsid w:val="00661A62"/>
    <w:rsid w:val="00662F15"/>
    <w:rsid w:val="00664F66"/>
    <w:rsid w:val="00665CE9"/>
    <w:rsid w:val="00667911"/>
    <w:rsid w:val="006731D9"/>
    <w:rsid w:val="006737F7"/>
    <w:rsid w:val="0067421A"/>
    <w:rsid w:val="006822BC"/>
    <w:rsid w:val="00682930"/>
    <w:rsid w:val="006A2578"/>
    <w:rsid w:val="006A2F72"/>
    <w:rsid w:val="006A491E"/>
    <w:rsid w:val="006A5108"/>
    <w:rsid w:val="006A60AA"/>
    <w:rsid w:val="006A6B27"/>
    <w:rsid w:val="006B034F"/>
    <w:rsid w:val="006B5117"/>
    <w:rsid w:val="006C08BA"/>
    <w:rsid w:val="006D18C2"/>
    <w:rsid w:val="006D3EF7"/>
    <w:rsid w:val="006E0CFA"/>
    <w:rsid w:val="006E233C"/>
    <w:rsid w:val="006E3429"/>
    <w:rsid w:val="006E6205"/>
    <w:rsid w:val="006E7982"/>
    <w:rsid w:val="00700BDA"/>
    <w:rsid w:val="00701800"/>
    <w:rsid w:val="007043A9"/>
    <w:rsid w:val="0071583F"/>
    <w:rsid w:val="007160DC"/>
    <w:rsid w:val="007170C7"/>
    <w:rsid w:val="00721B92"/>
    <w:rsid w:val="007224BC"/>
    <w:rsid w:val="00725708"/>
    <w:rsid w:val="00725FF5"/>
    <w:rsid w:val="00740A47"/>
    <w:rsid w:val="00740E98"/>
    <w:rsid w:val="00741B31"/>
    <w:rsid w:val="00746ABD"/>
    <w:rsid w:val="00753506"/>
    <w:rsid w:val="00767867"/>
    <w:rsid w:val="0077418F"/>
    <w:rsid w:val="00775C44"/>
    <w:rsid w:val="00784486"/>
    <w:rsid w:val="00785CAC"/>
    <w:rsid w:val="007869F3"/>
    <w:rsid w:val="0078792C"/>
    <w:rsid w:val="007924CE"/>
    <w:rsid w:val="00793450"/>
    <w:rsid w:val="00795AFA"/>
    <w:rsid w:val="007A4742"/>
    <w:rsid w:val="007A4ADB"/>
    <w:rsid w:val="007B0251"/>
    <w:rsid w:val="007B1615"/>
    <w:rsid w:val="007B24DD"/>
    <w:rsid w:val="007B33F0"/>
    <w:rsid w:val="007B732C"/>
    <w:rsid w:val="007C26E1"/>
    <w:rsid w:val="007C2F7E"/>
    <w:rsid w:val="007C3839"/>
    <w:rsid w:val="007C6235"/>
    <w:rsid w:val="007D1990"/>
    <w:rsid w:val="007D2C34"/>
    <w:rsid w:val="007D3451"/>
    <w:rsid w:val="007D38BD"/>
    <w:rsid w:val="007D3F21"/>
    <w:rsid w:val="007D53B2"/>
    <w:rsid w:val="007D6D08"/>
    <w:rsid w:val="007E0F8E"/>
    <w:rsid w:val="007E341A"/>
    <w:rsid w:val="007E3728"/>
    <w:rsid w:val="007E5721"/>
    <w:rsid w:val="007F126F"/>
    <w:rsid w:val="007F33A8"/>
    <w:rsid w:val="007F3B1C"/>
    <w:rsid w:val="007F4833"/>
    <w:rsid w:val="00802EFE"/>
    <w:rsid w:val="00804E16"/>
    <w:rsid w:val="008056B5"/>
    <w:rsid w:val="00806134"/>
    <w:rsid w:val="00812E39"/>
    <w:rsid w:val="00820E74"/>
    <w:rsid w:val="00825163"/>
    <w:rsid w:val="00830B70"/>
    <w:rsid w:val="0083171E"/>
    <w:rsid w:val="00832731"/>
    <w:rsid w:val="008339AA"/>
    <w:rsid w:val="00840749"/>
    <w:rsid w:val="00840D8B"/>
    <w:rsid w:val="00841DAD"/>
    <w:rsid w:val="00845C0D"/>
    <w:rsid w:val="00854816"/>
    <w:rsid w:val="008609A7"/>
    <w:rsid w:val="008654C7"/>
    <w:rsid w:val="00866A95"/>
    <w:rsid w:val="0087452F"/>
    <w:rsid w:val="00875528"/>
    <w:rsid w:val="008773C4"/>
    <w:rsid w:val="00882620"/>
    <w:rsid w:val="00882B19"/>
    <w:rsid w:val="00882C23"/>
    <w:rsid w:val="00883535"/>
    <w:rsid w:val="00886E24"/>
    <w:rsid w:val="008A332F"/>
    <w:rsid w:val="008A3D6A"/>
    <w:rsid w:val="008A52F6"/>
    <w:rsid w:val="008B166C"/>
    <w:rsid w:val="008B221E"/>
    <w:rsid w:val="008B260F"/>
    <w:rsid w:val="008C0FF4"/>
    <w:rsid w:val="008C42AB"/>
    <w:rsid w:val="008C43E2"/>
    <w:rsid w:val="008C4BCD"/>
    <w:rsid w:val="008C6721"/>
    <w:rsid w:val="008D3826"/>
    <w:rsid w:val="008D5070"/>
    <w:rsid w:val="008E3F17"/>
    <w:rsid w:val="008E5274"/>
    <w:rsid w:val="008F04FF"/>
    <w:rsid w:val="008F2D9B"/>
    <w:rsid w:val="008F4CFF"/>
    <w:rsid w:val="008F68AB"/>
    <w:rsid w:val="008F7709"/>
    <w:rsid w:val="0090116E"/>
    <w:rsid w:val="00901425"/>
    <w:rsid w:val="00901A16"/>
    <w:rsid w:val="00907F6D"/>
    <w:rsid w:val="00911190"/>
    <w:rsid w:val="0091265F"/>
    <w:rsid w:val="0091332C"/>
    <w:rsid w:val="009177BE"/>
    <w:rsid w:val="00917938"/>
    <w:rsid w:val="009256F2"/>
    <w:rsid w:val="00930ED7"/>
    <w:rsid w:val="00933BEC"/>
    <w:rsid w:val="00936729"/>
    <w:rsid w:val="0095183B"/>
    <w:rsid w:val="00952126"/>
    <w:rsid w:val="00952617"/>
    <w:rsid w:val="00957943"/>
    <w:rsid w:val="009663A6"/>
    <w:rsid w:val="00971A40"/>
    <w:rsid w:val="00976434"/>
    <w:rsid w:val="00982ECB"/>
    <w:rsid w:val="00987C8E"/>
    <w:rsid w:val="00992EA3"/>
    <w:rsid w:val="009941E5"/>
    <w:rsid w:val="009967CA"/>
    <w:rsid w:val="009A06EA"/>
    <w:rsid w:val="009A16C4"/>
    <w:rsid w:val="009A17FF"/>
    <w:rsid w:val="009B15AC"/>
    <w:rsid w:val="009B1A21"/>
    <w:rsid w:val="009B4423"/>
    <w:rsid w:val="009B7569"/>
    <w:rsid w:val="009C419E"/>
    <w:rsid w:val="009C6140"/>
    <w:rsid w:val="009D2768"/>
    <w:rsid w:val="009D2FA4"/>
    <w:rsid w:val="009D7D8A"/>
    <w:rsid w:val="009D7E72"/>
    <w:rsid w:val="009E2285"/>
    <w:rsid w:val="009E4C67"/>
    <w:rsid w:val="009E647B"/>
    <w:rsid w:val="009E7BA5"/>
    <w:rsid w:val="009F09BF"/>
    <w:rsid w:val="009F1DC8"/>
    <w:rsid w:val="009F3DF8"/>
    <w:rsid w:val="009F437E"/>
    <w:rsid w:val="009F6461"/>
    <w:rsid w:val="00A00AA5"/>
    <w:rsid w:val="00A05080"/>
    <w:rsid w:val="00A076C2"/>
    <w:rsid w:val="00A11788"/>
    <w:rsid w:val="00A1237E"/>
    <w:rsid w:val="00A2052F"/>
    <w:rsid w:val="00A2347B"/>
    <w:rsid w:val="00A24CF2"/>
    <w:rsid w:val="00A30847"/>
    <w:rsid w:val="00A333AA"/>
    <w:rsid w:val="00A3360D"/>
    <w:rsid w:val="00A36AE2"/>
    <w:rsid w:val="00A37442"/>
    <w:rsid w:val="00A41175"/>
    <w:rsid w:val="00A43E49"/>
    <w:rsid w:val="00A44E42"/>
    <w:rsid w:val="00A44EA2"/>
    <w:rsid w:val="00A56D63"/>
    <w:rsid w:val="00A617A7"/>
    <w:rsid w:val="00A62A12"/>
    <w:rsid w:val="00A62B2A"/>
    <w:rsid w:val="00A64C2E"/>
    <w:rsid w:val="00A67685"/>
    <w:rsid w:val="00A728AE"/>
    <w:rsid w:val="00A7413A"/>
    <w:rsid w:val="00A7551F"/>
    <w:rsid w:val="00A804AE"/>
    <w:rsid w:val="00A841D8"/>
    <w:rsid w:val="00A86449"/>
    <w:rsid w:val="00A87C1C"/>
    <w:rsid w:val="00A92B8D"/>
    <w:rsid w:val="00A9417D"/>
    <w:rsid w:val="00A96070"/>
    <w:rsid w:val="00A96363"/>
    <w:rsid w:val="00A96BF3"/>
    <w:rsid w:val="00AA377A"/>
    <w:rsid w:val="00AA4CAB"/>
    <w:rsid w:val="00AA51AD"/>
    <w:rsid w:val="00AB2E01"/>
    <w:rsid w:val="00AB43ED"/>
    <w:rsid w:val="00AB56EC"/>
    <w:rsid w:val="00AC7E26"/>
    <w:rsid w:val="00AD45BB"/>
    <w:rsid w:val="00AE1643"/>
    <w:rsid w:val="00AE3A6C"/>
    <w:rsid w:val="00AE3B3C"/>
    <w:rsid w:val="00AF09B8"/>
    <w:rsid w:val="00AF270A"/>
    <w:rsid w:val="00AF567D"/>
    <w:rsid w:val="00AF782E"/>
    <w:rsid w:val="00B03E9A"/>
    <w:rsid w:val="00B17709"/>
    <w:rsid w:val="00B34B1B"/>
    <w:rsid w:val="00B41415"/>
    <w:rsid w:val="00B41D13"/>
    <w:rsid w:val="00B440C3"/>
    <w:rsid w:val="00B503F7"/>
    <w:rsid w:val="00B50560"/>
    <w:rsid w:val="00B51D3B"/>
    <w:rsid w:val="00B555F7"/>
    <w:rsid w:val="00B631CA"/>
    <w:rsid w:val="00B64B3C"/>
    <w:rsid w:val="00B65586"/>
    <w:rsid w:val="00B673C6"/>
    <w:rsid w:val="00B67BAD"/>
    <w:rsid w:val="00B731F6"/>
    <w:rsid w:val="00B74859"/>
    <w:rsid w:val="00B87D3D"/>
    <w:rsid w:val="00BA481C"/>
    <w:rsid w:val="00BB059E"/>
    <w:rsid w:val="00BB1896"/>
    <w:rsid w:val="00BB2420"/>
    <w:rsid w:val="00BB5041"/>
    <w:rsid w:val="00BB5ACE"/>
    <w:rsid w:val="00BC1BD2"/>
    <w:rsid w:val="00BC2931"/>
    <w:rsid w:val="00BC6BE4"/>
    <w:rsid w:val="00BD06A2"/>
    <w:rsid w:val="00BD0BF5"/>
    <w:rsid w:val="00BD1BEF"/>
    <w:rsid w:val="00BD4907"/>
    <w:rsid w:val="00BE47CD"/>
    <w:rsid w:val="00BE5BF9"/>
    <w:rsid w:val="00BF4D6F"/>
    <w:rsid w:val="00C0393F"/>
    <w:rsid w:val="00C05EE1"/>
    <w:rsid w:val="00C06985"/>
    <w:rsid w:val="00C1106C"/>
    <w:rsid w:val="00C20A52"/>
    <w:rsid w:val="00C26361"/>
    <w:rsid w:val="00C2707F"/>
    <w:rsid w:val="00C302F1"/>
    <w:rsid w:val="00C36F40"/>
    <w:rsid w:val="00C42AEA"/>
    <w:rsid w:val="00C44DA6"/>
    <w:rsid w:val="00C57985"/>
    <w:rsid w:val="00C64C0C"/>
    <w:rsid w:val="00C6751B"/>
    <w:rsid w:val="00C71DA1"/>
    <w:rsid w:val="00C77A52"/>
    <w:rsid w:val="00C901FE"/>
    <w:rsid w:val="00CA3E61"/>
    <w:rsid w:val="00CA516B"/>
    <w:rsid w:val="00CA5EC1"/>
    <w:rsid w:val="00CB0BA3"/>
    <w:rsid w:val="00CB3A45"/>
    <w:rsid w:val="00CC7E21"/>
    <w:rsid w:val="00CD1383"/>
    <w:rsid w:val="00CD4357"/>
    <w:rsid w:val="00CE1801"/>
    <w:rsid w:val="00CE74F9"/>
    <w:rsid w:val="00CE7777"/>
    <w:rsid w:val="00CF2E64"/>
    <w:rsid w:val="00D073F3"/>
    <w:rsid w:val="00D102FD"/>
    <w:rsid w:val="00D1124A"/>
    <w:rsid w:val="00D11D02"/>
    <w:rsid w:val="00D21526"/>
    <w:rsid w:val="00D23BDB"/>
    <w:rsid w:val="00D25CFE"/>
    <w:rsid w:val="00D25FE3"/>
    <w:rsid w:val="00D27BF7"/>
    <w:rsid w:val="00D3083F"/>
    <w:rsid w:val="00D36F3D"/>
    <w:rsid w:val="00D41AAE"/>
    <w:rsid w:val="00D42499"/>
    <w:rsid w:val="00D46963"/>
    <w:rsid w:val="00D57025"/>
    <w:rsid w:val="00D57765"/>
    <w:rsid w:val="00D61FB9"/>
    <w:rsid w:val="00D664BF"/>
    <w:rsid w:val="00D67BC0"/>
    <w:rsid w:val="00D716A6"/>
    <w:rsid w:val="00D77F50"/>
    <w:rsid w:val="00D818FA"/>
    <w:rsid w:val="00D838BF"/>
    <w:rsid w:val="00D859F4"/>
    <w:rsid w:val="00D85A52"/>
    <w:rsid w:val="00D86FEC"/>
    <w:rsid w:val="00D9257C"/>
    <w:rsid w:val="00D93270"/>
    <w:rsid w:val="00DA34DF"/>
    <w:rsid w:val="00DB1467"/>
    <w:rsid w:val="00DB3154"/>
    <w:rsid w:val="00DB5A10"/>
    <w:rsid w:val="00DB69FD"/>
    <w:rsid w:val="00DC0A8A"/>
    <w:rsid w:val="00DC1705"/>
    <w:rsid w:val="00DC39A9"/>
    <w:rsid w:val="00DC4C79"/>
    <w:rsid w:val="00DE36AA"/>
    <w:rsid w:val="00DE388A"/>
    <w:rsid w:val="00DE533A"/>
    <w:rsid w:val="00DE554E"/>
    <w:rsid w:val="00DE6249"/>
    <w:rsid w:val="00DF246A"/>
    <w:rsid w:val="00DF6A83"/>
    <w:rsid w:val="00E0076D"/>
    <w:rsid w:val="00E02AEA"/>
    <w:rsid w:val="00E11B44"/>
    <w:rsid w:val="00E13C04"/>
    <w:rsid w:val="00E15DEB"/>
    <w:rsid w:val="00E1688D"/>
    <w:rsid w:val="00E17B67"/>
    <w:rsid w:val="00E203EB"/>
    <w:rsid w:val="00E32684"/>
    <w:rsid w:val="00E35401"/>
    <w:rsid w:val="00E375DB"/>
    <w:rsid w:val="00E4107C"/>
    <w:rsid w:val="00E41D6A"/>
    <w:rsid w:val="00E42938"/>
    <w:rsid w:val="00E47508"/>
    <w:rsid w:val="00E55EB0"/>
    <w:rsid w:val="00E57BB7"/>
    <w:rsid w:val="00E61CB0"/>
    <w:rsid w:val="00E64E33"/>
    <w:rsid w:val="00E71256"/>
    <w:rsid w:val="00E71BCF"/>
    <w:rsid w:val="00E74F6E"/>
    <w:rsid w:val="00E80C1C"/>
    <w:rsid w:val="00E81D7C"/>
    <w:rsid w:val="00E83504"/>
    <w:rsid w:val="00E83FA4"/>
    <w:rsid w:val="00E86020"/>
    <w:rsid w:val="00E86592"/>
    <w:rsid w:val="00E90EF0"/>
    <w:rsid w:val="00EA0B4F"/>
    <w:rsid w:val="00EA6739"/>
    <w:rsid w:val="00EB06BB"/>
    <w:rsid w:val="00EB074A"/>
    <w:rsid w:val="00EB0B5A"/>
    <w:rsid w:val="00EB3243"/>
    <w:rsid w:val="00EC087C"/>
    <w:rsid w:val="00EC0923"/>
    <w:rsid w:val="00EC2AFC"/>
    <w:rsid w:val="00EC46D8"/>
    <w:rsid w:val="00ED1F00"/>
    <w:rsid w:val="00ED6EE9"/>
    <w:rsid w:val="00ED7A4C"/>
    <w:rsid w:val="00EF30BA"/>
    <w:rsid w:val="00EF47CF"/>
    <w:rsid w:val="00F005C7"/>
    <w:rsid w:val="00F053B5"/>
    <w:rsid w:val="00F05929"/>
    <w:rsid w:val="00F10A13"/>
    <w:rsid w:val="00F138F7"/>
    <w:rsid w:val="00F15D1E"/>
    <w:rsid w:val="00F2008A"/>
    <w:rsid w:val="00F21D9E"/>
    <w:rsid w:val="00F23A7E"/>
    <w:rsid w:val="00F25348"/>
    <w:rsid w:val="00F32EFC"/>
    <w:rsid w:val="00F3389F"/>
    <w:rsid w:val="00F342D7"/>
    <w:rsid w:val="00F3585E"/>
    <w:rsid w:val="00F36A29"/>
    <w:rsid w:val="00F42156"/>
    <w:rsid w:val="00F45506"/>
    <w:rsid w:val="00F507AD"/>
    <w:rsid w:val="00F507ED"/>
    <w:rsid w:val="00F53386"/>
    <w:rsid w:val="00F53D92"/>
    <w:rsid w:val="00F60062"/>
    <w:rsid w:val="00F613CC"/>
    <w:rsid w:val="00F620E5"/>
    <w:rsid w:val="00F622A4"/>
    <w:rsid w:val="00F70716"/>
    <w:rsid w:val="00F76777"/>
    <w:rsid w:val="00F81BD0"/>
    <w:rsid w:val="00F83F2F"/>
    <w:rsid w:val="00F86555"/>
    <w:rsid w:val="00F92BD4"/>
    <w:rsid w:val="00F95677"/>
    <w:rsid w:val="00F95828"/>
    <w:rsid w:val="00FB77D9"/>
    <w:rsid w:val="00FC2C5C"/>
    <w:rsid w:val="00FC3B03"/>
    <w:rsid w:val="00FC5EA2"/>
    <w:rsid w:val="00FD151E"/>
    <w:rsid w:val="00FD5181"/>
    <w:rsid w:val="00FD5214"/>
    <w:rsid w:val="00FE5B60"/>
    <w:rsid w:val="00FE6F08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4F11B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9A06EA"/>
    <w:rPr>
      <w:color w:val="0563C1" w:themeColor="hyperlink"/>
      <w:u w:val="single"/>
    </w:rPr>
  </w:style>
  <w:style w:type="paragraph" w:customStyle="1" w:styleId="doc-ti">
    <w:name w:val="doc-ti"/>
    <w:basedOn w:val="Normalny"/>
    <w:rsid w:val="00307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E233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9A06EA"/>
    <w:rPr>
      <w:color w:val="0563C1" w:themeColor="hyperlink"/>
      <w:u w:val="single"/>
    </w:rPr>
  </w:style>
  <w:style w:type="paragraph" w:customStyle="1" w:styleId="doc-ti">
    <w:name w:val="doc-ti"/>
    <w:basedOn w:val="Normalny"/>
    <w:rsid w:val="00307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E23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223C2-BD68-4B12-94B2-2254E0B5E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1587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GITD</Company>
  <LinksUpToDate>false</LinksUpToDate>
  <CharactersWithSpaces>11090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Połaniewska Dorota</dc:creator>
  <cp:lastModifiedBy>Robert Mroziński</cp:lastModifiedBy>
  <cp:revision>4</cp:revision>
  <cp:lastPrinted>2018-07-27T10:47:00Z</cp:lastPrinted>
  <dcterms:created xsi:type="dcterms:W3CDTF">2019-02-04T13:12:00Z</dcterms:created>
  <dcterms:modified xsi:type="dcterms:W3CDTF">2019-02-04T14:01:00Z</dcterms:modified>
</cp:coreProperties>
</file>